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FD212" w14:textId="77777777" w:rsidR="002B408D" w:rsidRPr="00AB3064" w:rsidRDefault="00FA148F" w:rsidP="005B0D49">
      <w:pPr>
        <w:pStyle w:val="Tytu"/>
        <w:ind w:left="6373" w:firstLine="431"/>
        <w:jc w:val="left"/>
        <w:rPr>
          <w:sz w:val="22"/>
          <w:szCs w:val="22"/>
        </w:rPr>
      </w:pPr>
      <w:r w:rsidRPr="00AB3064">
        <w:rPr>
          <w:sz w:val="22"/>
          <w:szCs w:val="22"/>
        </w:rPr>
        <w:t xml:space="preserve">Załącznik </w:t>
      </w:r>
      <w:r w:rsidR="002B408D" w:rsidRPr="00AB3064">
        <w:rPr>
          <w:sz w:val="22"/>
          <w:szCs w:val="22"/>
        </w:rPr>
        <w:t>nr</w:t>
      </w:r>
      <w:r w:rsidR="00D3684B" w:rsidRPr="00AB3064">
        <w:rPr>
          <w:sz w:val="22"/>
          <w:szCs w:val="22"/>
        </w:rPr>
        <w:t xml:space="preserve"> </w:t>
      </w:r>
      <w:r w:rsidR="00E43826">
        <w:rPr>
          <w:sz w:val="22"/>
          <w:szCs w:val="22"/>
        </w:rPr>
        <w:t>5</w:t>
      </w:r>
    </w:p>
    <w:p w14:paraId="5A7AF4B9" w14:textId="77777777" w:rsidR="00455D54" w:rsidRDefault="00FA148F" w:rsidP="0065362F">
      <w:pPr>
        <w:pStyle w:val="Tytu"/>
        <w:ind w:left="6381" w:firstLine="431"/>
        <w:jc w:val="left"/>
        <w:rPr>
          <w:sz w:val="22"/>
          <w:szCs w:val="22"/>
        </w:rPr>
      </w:pPr>
      <w:r w:rsidRPr="00AB3064">
        <w:rPr>
          <w:sz w:val="22"/>
          <w:szCs w:val="22"/>
        </w:rPr>
        <w:t xml:space="preserve">do Zarządzenia </w:t>
      </w:r>
      <w:r w:rsidR="002B408D" w:rsidRPr="00AB3064">
        <w:rPr>
          <w:sz w:val="22"/>
          <w:szCs w:val="22"/>
        </w:rPr>
        <w:t>nr</w:t>
      </w:r>
      <w:r w:rsidR="00614C88" w:rsidRPr="00AB3064">
        <w:rPr>
          <w:sz w:val="22"/>
          <w:szCs w:val="22"/>
        </w:rPr>
        <w:t xml:space="preserve"> </w:t>
      </w:r>
      <w:r w:rsidR="005B0D49" w:rsidRPr="00AB3064">
        <w:rPr>
          <w:sz w:val="22"/>
          <w:szCs w:val="22"/>
        </w:rPr>
        <w:t xml:space="preserve">  </w:t>
      </w:r>
    </w:p>
    <w:p w14:paraId="3A0B4489" w14:textId="77777777" w:rsidR="00455D54" w:rsidRDefault="00FA148F" w:rsidP="0065362F">
      <w:pPr>
        <w:pStyle w:val="Tytu"/>
        <w:ind w:left="6381" w:firstLine="431"/>
        <w:jc w:val="left"/>
        <w:rPr>
          <w:sz w:val="22"/>
          <w:szCs w:val="22"/>
        </w:rPr>
      </w:pPr>
      <w:r w:rsidRPr="00AB3064">
        <w:rPr>
          <w:sz w:val="22"/>
          <w:szCs w:val="22"/>
        </w:rPr>
        <w:t xml:space="preserve">Prezydenta Miasta Krakowa </w:t>
      </w:r>
    </w:p>
    <w:p w14:paraId="5D5101C0" w14:textId="41025CA2" w:rsidR="00FA148F" w:rsidRDefault="00FF6BD7" w:rsidP="00830CEF">
      <w:pPr>
        <w:pStyle w:val="Tytu"/>
        <w:ind w:left="6373" w:firstLine="431"/>
        <w:jc w:val="left"/>
        <w:rPr>
          <w:sz w:val="22"/>
          <w:szCs w:val="22"/>
        </w:rPr>
      </w:pPr>
      <w:r w:rsidRPr="00AB3064">
        <w:rPr>
          <w:sz w:val="22"/>
          <w:szCs w:val="22"/>
        </w:rPr>
        <w:t xml:space="preserve">z </w:t>
      </w:r>
      <w:r w:rsidR="00A87850" w:rsidRPr="00AB3064">
        <w:rPr>
          <w:sz w:val="22"/>
          <w:szCs w:val="22"/>
        </w:rPr>
        <w:t>dnia</w:t>
      </w:r>
      <w:r w:rsidR="00E34155">
        <w:rPr>
          <w:sz w:val="22"/>
          <w:szCs w:val="22"/>
        </w:rPr>
        <w:t xml:space="preserve">  </w:t>
      </w:r>
    </w:p>
    <w:p w14:paraId="12A88D71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6746F2AD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27D8D3C1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44406516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7572CBE4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5004CDEF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635D1713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54B1829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2CEA91B8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3DE51BDB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196A7C80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2536E91B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469989E6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B4C1546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0D8D44F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19557ED1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7FEEE087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A28A720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54A02D19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1FEEF3F2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2D1158EA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D8CE639" w14:textId="77777777" w:rsidR="00E34155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3E65EA79" w14:textId="77777777" w:rsidR="00E34155" w:rsidRPr="00AB3064" w:rsidRDefault="00E34155" w:rsidP="00830CEF">
      <w:pPr>
        <w:pStyle w:val="Tytu"/>
        <w:ind w:left="6373" w:firstLine="431"/>
        <w:jc w:val="left"/>
        <w:rPr>
          <w:sz w:val="22"/>
          <w:szCs w:val="22"/>
        </w:rPr>
      </w:pPr>
    </w:p>
    <w:p w14:paraId="07BD159E" w14:textId="77777777" w:rsidR="005E71CE" w:rsidRPr="00AB3064" w:rsidRDefault="005E71CE" w:rsidP="00805844">
      <w:pPr>
        <w:tabs>
          <w:tab w:val="left" w:pos="9923"/>
        </w:tabs>
        <w:ind w:right="425"/>
        <w:jc w:val="center"/>
        <w:rPr>
          <w:b/>
        </w:rPr>
      </w:pPr>
    </w:p>
    <w:p w14:paraId="7BF31354" w14:textId="620EB564" w:rsidR="00FA148F" w:rsidRPr="00AB3064" w:rsidRDefault="00FA148F" w:rsidP="00805844">
      <w:pPr>
        <w:tabs>
          <w:tab w:val="left" w:pos="9923"/>
        </w:tabs>
        <w:ind w:right="425"/>
        <w:jc w:val="center"/>
        <w:rPr>
          <w:b/>
          <w:sz w:val="32"/>
        </w:rPr>
      </w:pPr>
      <w:r w:rsidRPr="00AB3064">
        <w:rPr>
          <w:b/>
          <w:sz w:val="32"/>
        </w:rPr>
        <w:t xml:space="preserve">Instrukcja planowania </w:t>
      </w:r>
      <w:r w:rsidR="008E664B" w:rsidRPr="00AB3064">
        <w:rPr>
          <w:b/>
          <w:sz w:val="32"/>
        </w:rPr>
        <w:t xml:space="preserve">i monitorowania </w:t>
      </w:r>
      <w:r w:rsidR="008E664B">
        <w:rPr>
          <w:b/>
          <w:sz w:val="32"/>
        </w:rPr>
        <w:t xml:space="preserve">Zadań </w:t>
      </w:r>
      <w:r w:rsidRPr="00AB3064">
        <w:rPr>
          <w:b/>
          <w:sz w:val="32"/>
        </w:rPr>
        <w:t xml:space="preserve">inwestycyjnych </w:t>
      </w:r>
      <w:r w:rsidR="008E664B">
        <w:rPr>
          <w:b/>
          <w:sz w:val="32"/>
        </w:rPr>
        <w:t>oraz obsługi zmian w planie wyd</w:t>
      </w:r>
      <w:r w:rsidR="00805844">
        <w:rPr>
          <w:b/>
          <w:sz w:val="32"/>
        </w:rPr>
        <w:t>atków inwestycyjnych ujętych w Budżecie M</w:t>
      </w:r>
      <w:r w:rsidR="008E664B">
        <w:rPr>
          <w:b/>
          <w:sz w:val="32"/>
        </w:rPr>
        <w:t>iasta i Wieloletniej Prognozie Finansowej</w:t>
      </w:r>
    </w:p>
    <w:p w14:paraId="373981EA" w14:textId="77777777" w:rsidR="00FA148F" w:rsidRPr="00AB3064" w:rsidRDefault="00FA148F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3439C659" w14:textId="77777777" w:rsidR="00FA148F" w:rsidRPr="00AB3064" w:rsidRDefault="00FA148F" w:rsidP="00805844">
      <w:pPr>
        <w:tabs>
          <w:tab w:val="left" w:pos="9923"/>
        </w:tabs>
        <w:ind w:right="425"/>
      </w:pPr>
    </w:p>
    <w:p w14:paraId="2C9E9F29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5C4CC029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0774BDB0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249DC5C8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53B95003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073F7270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2815E305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6AB2F05C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6DBBE671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5C8461E7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5DACC7A3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4873A78F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17EFEFA5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6AC9467C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46A1F011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4D83A11B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4DC855FC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52290618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66E0E6CB" w14:textId="77777777" w:rsidR="00E34155" w:rsidRDefault="00E34155" w:rsidP="00805844">
      <w:pPr>
        <w:tabs>
          <w:tab w:val="left" w:pos="9923"/>
        </w:tabs>
        <w:ind w:right="425"/>
      </w:pPr>
    </w:p>
    <w:p w14:paraId="12F9C0E0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  <w:jc w:val="left"/>
        <w:rPr>
          <w:b w:val="0"/>
        </w:rPr>
      </w:pPr>
    </w:p>
    <w:p w14:paraId="69519F08" w14:textId="77777777" w:rsidR="00805844" w:rsidRPr="00805844" w:rsidRDefault="00805844" w:rsidP="00805844"/>
    <w:p w14:paraId="12690D2C" w14:textId="77777777" w:rsidR="00E34155" w:rsidRDefault="00E34155" w:rsidP="00805844">
      <w:pPr>
        <w:pStyle w:val="Nagwek1"/>
        <w:tabs>
          <w:tab w:val="left" w:pos="9923"/>
        </w:tabs>
        <w:spacing w:line="240" w:lineRule="auto"/>
        <w:ind w:right="425"/>
      </w:pPr>
    </w:p>
    <w:p w14:paraId="277B2418" w14:textId="77777777" w:rsidR="00FA148F" w:rsidRPr="00AB3064" w:rsidRDefault="00FA148F" w:rsidP="00805844">
      <w:pPr>
        <w:pStyle w:val="Nagwek1"/>
        <w:tabs>
          <w:tab w:val="left" w:pos="9923"/>
        </w:tabs>
        <w:spacing w:line="240" w:lineRule="auto"/>
        <w:ind w:right="425"/>
      </w:pPr>
      <w:r w:rsidRPr="00AB3064">
        <w:t>CEL WPROWADZENIA INSTRUKCJI</w:t>
      </w:r>
    </w:p>
    <w:p w14:paraId="3A246571" w14:textId="77777777" w:rsidR="00FA148F" w:rsidRPr="00AB3064" w:rsidRDefault="00FA148F" w:rsidP="00805844">
      <w:pPr>
        <w:tabs>
          <w:tab w:val="left" w:pos="9923"/>
        </w:tabs>
        <w:ind w:right="425"/>
      </w:pPr>
    </w:p>
    <w:p w14:paraId="215466C9" w14:textId="4A816A61" w:rsidR="00FA148F" w:rsidRPr="00AB3064" w:rsidRDefault="00FA148F" w:rsidP="00805844">
      <w:pPr>
        <w:tabs>
          <w:tab w:val="left" w:pos="9923"/>
        </w:tabs>
        <w:spacing w:line="360" w:lineRule="auto"/>
        <w:ind w:right="425"/>
        <w:jc w:val="both"/>
      </w:pPr>
      <w:r w:rsidRPr="00AB3064">
        <w:t xml:space="preserve">Celem wprowadzenia </w:t>
      </w:r>
      <w:r w:rsidR="00505869">
        <w:t xml:space="preserve">przedmiotowej </w:t>
      </w:r>
      <w:r w:rsidRPr="00AB3064">
        <w:t>Instrukcji planowania wydatków inwestycyjnych w Gminie Miejskiej Kraków i monitorowania realizacji inwestycji objętych uchwałą w sprawie Wieloletniej Prognozy Finansowej</w:t>
      </w:r>
      <w:r w:rsidR="00F72616" w:rsidRPr="00AB3064">
        <w:t xml:space="preserve"> Miasta Krakowa </w:t>
      </w:r>
      <w:r w:rsidRPr="00AB3064">
        <w:t xml:space="preserve">(WPF) i uchwałą budżetową, zwanej dalej </w:t>
      </w:r>
      <w:r w:rsidRPr="00AB3064">
        <w:rPr>
          <w:b/>
          <w:u w:val="single"/>
        </w:rPr>
        <w:t xml:space="preserve">Instrukcją planowania i monitorowania </w:t>
      </w:r>
      <w:r w:rsidR="003E0FB1">
        <w:rPr>
          <w:b/>
          <w:u w:val="single"/>
        </w:rPr>
        <w:t xml:space="preserve">Zadań </w:t>
      </w:r>
      <w:r w:rsidRPr="00AB3064">
        <w:rPr>
          <w:b/>
          <w:u w:val="single"/>
        </w:rPr>
        <w:t>inwestyc</w:t>
      </w:r>
      <w:r w:rsidR="003E0FB1">
        <w:rPr>
          <w:b/>
          <w:u w:val="single"/>
        </w:rPr>
        <w:t>yjnych</w:t>
      </w:r>
      <w:r w:rsidRPr="00AB3064">
        <w:t xml:space="preserve"> jest:</w:t>
      </w:r>
    </w:p>
    <w:p w14:paraId="3DF7F27A" w14:textId="77777777" w:rsidR="00FA148F" w:rsidRPr="00DC1B64" w:rsidRDefault="00FA148F" w:rsidP="00805844">
      <w:pPr>
        <w:numPr>
          <w:ilvl w:val="0"/>
          <w:numId w:val="15"/>
        </w:numPr>
        <w:tabs>
          <w:tab w:val="clear" w:pos="573"/>
          <w:tab w:val="num" w:pos="284"/>
          <w:tab w:val="left" w:pos="9923"/>
        </w:tabs>
        <w:spacing w:line="360" w:lineRule="auto"/>
        <w:ind w:left="284" w:right="425" w:hanging="284"/>
        <w:jc w:val="both"/>
      </w:pPr>
      <w:r w:rsidRPr="00DC1B64">
        <w:t>Zapewnienie przygotowania</w:t>
      </w:r>
      <w:r w:rsidR="00D43CF2" w:rsidRPr="00DC1B64">
        <w:t xml:space="preserve"> projektu </w:t>
      </w:r>
      <w:r w:rsidR="00A702CD" w:rsidRPr="00DC1B64">
        <w:t xml:space="preserve">Wykazu Przedsięwzięć Wieloletnich Miasta Krakowa </w:t>
      </w:r>
      <w:r w:rsidR="00D477B8" w:rsidRPr="00DC1B64">
        <w:t xml:space="preserve">(WPW) </w:t>
      </w:r>
      <w:r w:rsidR="000474EA" w:rsidRPr="00DC1B64">
        <w:t xml:space="preserve"> </w:t>
      </w:r>
      <w:r w:rsidRPr="00DC1B64">
        <w:t>i</w:t>
      </w:r>
      <w:r w:rsidR="00CA5DBA" w:rsidRPr="00DC1B64">
        <w:t> </w:t>
      </w:r>
      <w:r w:rsidR="00D43CF2" w:rsidRPr="00DC1B64">
        <w:t xml:space="preserve">projektu </w:t>
      </w:r>
      <w:r w:rsidRPr="00DC1B64">
        <w:t>budżet</w:t>
      </w:r>
      <w:r w:rsidR="00D43CF2" w:rsidRPr="00DC1B64">
        <w:t xml:space="preserve">u </w:t>
      </w:r>
      <w:r w:rsidRPr="00DC1B64">
        <w:t xml:space="preserve">w zakresie </w:t>
      </w:r>
      <w:r w:rsidR="00D43CF2" w:rsidRPr="00DC1B64">
        <w:t xml:space="preserve">Zadań </w:t>
      </w:r>
      <w:r w:rsidRPr="00DC1B64">
        <w:t>inwestycyjn</w:t>
      </w:r>
      <w:r w:rsidR="00D43CF2" w:rsidRPr="00DC1B64">
        <w:t>ych</w:t>
      </w:r>
      <w:r w:rsidR="00EE2989">
        <w:t xml:space="preserve"> </w:t>
      </w:r>
      <w:r w:rsidR="00D43CF2" w:rsidRPr="00DC1B64">
        <w:t>z uwzględnieniem poprawy jakości życia mieszkańców i realizacji celów strategicznych Miasta</w:t>
      </w:r>
      <w:r w:rsidRPr="00DC1B64">
        <w:t>.</w:t>
      </w:r>
    </w:p>
    <w:p w14:paraId="6C1E1AC5" w14:textId="77777777" w:rsidR="00FA148F" w:rsidRPr="00DC1B64" w:rsidRDefault="00D43CF2" w:rsidP="00805844">
      <w:pPr>
        <w:numPr>
          <w:ilvl w:val="0"/>
          <w:numId w:val="15"/>
        </w:numPr>
        <w:tabs>
          <w:tab w:val="clear" w:pos="573"/>
          <w:tab w:val="num" w:pos="284"/>
          <w:tab w:val="left" w:pos="9923"/>
        </w:tabs>
        <w:spacing w:line="360" w:lineRule="auto"/>
        <w:ind w:left="284" w:right="425" w:hanging="284"/>
        <w:jc w:val="both"/>
      </w:pPr>
      <w:r w:rsidRPr="00DC1B64">
        <w:t xml:space="preserve">Zapewnienie </w:t>
      </w:r>
      <w:r w:rsidR="00FA148F" w:rsidRPr="00DC1B64">
        <w:t>rzeteln</w:t>
      </w:r>
      <w:r w:rsidRPr="00DC1B64">
        <w:t>ej, trafnej i aktualnej</w:t>
      </w:r>
      <w:r w:rsidR="00FA148F" w:rsidRPr="00DC1B64">
        <w:t xml:space="preserve"> informacji </w:t>
      </w:r>
      <w:r w:rsidR="00DC1B64" w:rsidRPr="00DC1B64">
        <w:t xml:space="preserve">rzeczowej i finansowej dotyczącej </w:t>
      </w:r>
      <w:r w:rsidR="0047098B" w:rsidRPr="00DC1B64">
        <w:t xml:space="preserve">realizacji </w:t>
      </w:r>
      <w:r w:rsidRPr="00DC1B64">
        <w:t>Zadań inwestycyjnych, w tym</w:t>
      </w:r>
      <w:r w:rsidR="00DC1B64">
        <w:t xml:space="preserve"> informacji</w:t>
      </w:r>
      <w:r w:rsidRPr="00DC1B64">
        <w:t xml:space="preserve"> o </w:t>
      </w:r>
      <w:r w:rsidR="00FA148F" w:rsidRPr="00DC1B64">
        <w:t>występujących zagroże</w:t>
      </w:r>
      <w:r w:rsidRPr="00DC1B64">
        <w:t xml:space="preserve">niach </w:t>
      </w:r>
      <w:r w:rsidR="00FA148F" w:rsidRPr="00DC1B64">
        <w:t>i problem</w:t>
      </w:r>
      <w:r w:rsidRPr="00DC1B64">
        <w:t xml:space="preserve">ach w sposób zapewniający wsparcie </w:t>
      </w:r>
      <w:r w:rsidR="00FA148F" w:rsidRPr="00DC1B64">
        <w:t>kierownictw</w:t>
      </w:r>
      <w:r w:rsidRPr="00DC1B64">
        <w:t>a</w:t>
      </w:r>
      <w:r w:rsidR="00FA148F" w:rsidRPr="00DC1B64">
        <w:t xml:space="preserve"> Urzędu </w:t>
      </w:r>
      <w:r w:rsidRPr="00DC1B64">
        <w:t xml:space="preserve">w </w:t>
      </w:r>
      <w:r w:rsidR="00FB25B2" w:rsidRPr="00DC1B64">
        <w:t>podejmowani</w:t>
      </w:r>
      <w:r w:rsidR="00FB25B2">
        <w:t>u</w:t>
      </w:r>
      <w:r w:rsidR="00FB25B2" w:rsidRPr="00DC1B64">
        <w:t xml:space="preserve"> decyzji</w:t>
      </w:r>
      <w:r w:rsidRPr="00DC1B64">
        <w:t xml:space="preserve"> zarządczych</w:t>
      </w:r>
      <w:r w:rsidR="00FA148F" w:rsidRPr="00DC1B64">
        <w:t>.</w:t>
      </w:r>
    </w:p>
    <w:p w14:paraId="59F5D959" w14:textId="77777777" w:rsidR="00FA148F" w:rsidRPr="00DC1B64" w:rsidRDefault="00FA148F" w:rsidP="00805844">
      <w:pPr>
        <w:numPr>
          <w:ilvl w:val="0"/>
          <w:numId w:val="15"/>
        </w:numPr>
        <w:tabs>
          <w:tab w:val="clear" w:pos="573"/>
          <w:tab w:val="num" w:pos="284"/>
          <w:tab w:val="left" w:pos="9923"/>
        </w:tabs>
        <w:spacing w:line="360" w:lineRule="auto"/>
        <w:ind w:left="284" w:right="425" w:hanging="284"/>
        <w:jc w:val="both"/>
      </w:pPr>
      <w:r w:rsidRPr="00DC1B64">
        <w:t>Prognozowanie wyników realizacji inwestycji w zakresie rzeczowym i finansowym.</w:t>
      </w:r>
    </w:p>
    <w:p w14:paraId="47A006D2" w14:textId="77777777" w:rsidR="00FA148F" w:rsidRPr="00DC1B64" w:rsidRDefault="00FA148F" w:rsidP="00805844">
      <w:pPr>
        <w:numPr>
          <w:ilvl w:val="0"/>
          <w:numId w:val="16"/>
        </w:numPr>
        <w:tabs>
          <w:tab w:val="clear" w:pos="573"/>
          <w:tab w:val="num" w:pos="284"/>
          <w:tab w:val="left" w:pos="9923"/>
        </w:tabs>
        <w:spacing w:line="360" w:lineRule="auto"/>
        <w:ind w:left="284" w:right="425" w:hanging="284"/>
        <w:jc w:val="both"/>
        <w:rPr>
          <w:b/>
        </w:rPr>
      </w:pPr>
      <w:r w:rsidRPr="00DC1B64">
        <w:t>Zapewnienie</w:t>
      </w:r>
      <w:r w:rsidR="00DC1B64" w:rsidRPr="00DC1B64">
        <w:t xml:space="preserve"> integralności i spójności danych dotyczących </w:t>
      </w:r>
      <w:r w:rsidRPr="00DC1B64">
        <w:t>plan</w:t>
      </w:r>
      <w:r w:rsidR="00DC1B64" w:rsidRPr="00DC1B64">
        <w:t xml:space="preserve">owania i realizacji Zadań </w:t>
      </w:r>
      <w:r w:rsidRPr="00DC1B64">
        <w:t>inwestyc</w:t>
      </w:r>
      <w:r w:rsidR="00DC1B64" w:rsidRPr="00DC1B64">
        <w:t>y</w:t>
      </w:r>
      <w:r w:rsidRPr="00DC1B64">
        <w:t>j</w:t>
      </w:r>
      <w:r w:rsidR="00DC1B64" w:rsidRPr="00DC1B64">
        <w:t>nych, w szczególności danych rocznych i wieloletnich.</w:t>
      </w:r>
    </w:p>
    <w:p w14:paraId="32E665FC" w14:textId="77777777" w:rsidR="00D26BE6" w:rsidRPr="00D26BE6" w:rsidRDefault="00FA148F" w:rsidP="00805844">
      <w:pPr>
        <w:numPr>
          <w:ilvl w:val="0"/>
          <w:numId w:val="16"/>
        </w:numPr>
        <w:tabs>
          <w:tab w:val="clear" w:pos="573"/>
          <w:tab w:val="left" w:pos="9923"/>
        </w:tabs>
        <w:spacing w:line="360" w:lineRule="auto"/>
        <w:ind w:left="284" w:right="425" w:hanging="284"/>
        <w:jc w:val="both"/>
        <w:rPr>
          <w:b/>
        </w:rPr>
      </w:pPr>
      <w:r w:rsidRPr="00DC1B64">
        <w:t xml:space="preserve">Poprawa </w:t>
      </w:r>
      <w:r w:rsidR="00DC1B64" w:rsidRPr="00DC1B64">
        <w:t xml:space="preserve">i doskonalenie </w:t>
      </w:r>
      <w:r w:rsidRPr="00DC1B64">
        <w:t>jakości procesu inwestycyjnego</w:t>
      </w:r>
      <w:r w:rsidR="00DC1B64" w:rsidRPr="00DC1B64">
        <w:t xml:space="preserve"> oraz procesu rocznego i wieloletniego planowania finansowego w zakresie Zadań inwestycyjnych</w:t>
      </w:r>
      <w:r w:rsidRPr="00DC1B64">
        <w:t>.</w:t>
      </w:r>
    </w:p>
    <w:p w14:paraId="69ECC184" w14:textId="77777777" w:rsidR="00D26BE6" w:rsidRPr="00D26BE6" w:rsidRDefault="00D26BE6" w:rsidP="00805844">
      <w:pPr>
        <w:tabs>
          <w:tab w:val="left" w:pos="9923"/>
        </w:tabs>
        <w:spacing w:line="360" w:lineRule="auto"/>
        <w:ind w:left="284" w:right="425"/>
        <w:jc w:val="both"/>
        <w:rPr>
          <w:b/>
        </w:rPr>
      </w:pPr>
    </w:p>
    <w:p w14:paraId="77A72931" w14:textId="4799343D" w:rsidR="005748EC" w:rsidRDefault="00D26BE6" w:rsidP="00805844">
      <w:pPr>
        <w:tabs>
          <w:tab w:val="left" w:pos="9923"/>
        </w:tabs>
        <w:ind w:right="425"/>
        <w:jc w:val="center"/>
        <w:rPr>
          <w:b/>
        </w:rPr>
      </w:pPr>
      <w:r w:rsidRPr="00D26BE6">
        <w:rPr>
          <w:b/>
        </w:rPr>
        <w:t>OGÓLNE ZAŁOŻENIA</w:t>
      </w:r>
    </w:p>
    <w:p w14:paraId="5B75F062" w14:textId="77777777" w:rsidR="00D26BE6" w:rsidRPr="00D26BE6" w:rsidRDefault="00D26BE6" w:rsidP="00805844">
      <w:pPr>
        <w:tabs>
          <w:tab w:val="left" w:pos="9923"/>
        </w:tabs>
        <w:ind w:right="425"/>
        <w:jc w:val="center"/>
        <w:rPr>
          <w:b/>
        </w:rPr>
      </w:pPr>
    </w:p>
    <w:p w14:paraId="3F69B21B" w14:textId="77777777" w:rsidR="00576C4D" w:rsidRPr="00576C4D" w:rsidRDefault="005748EC" w:rsidP="00805844">
      <w:pPr>
        <w:pStyle w:val="Podtytu"/>
        <w:numPr>
          <w:ilvl w:val="0"/>
          <w:numId w:val="2"/>
        </w:numPr>
        <w:tabs>
          <w:tab w:val="clear" w:pos="360"/>
          <w:tab w:val="num" w:pos="426"/>
          <w:tab w:val="left" w:pos="567"/>
          <w:tab w:val="left" w:pos="9923"/>
        </w:tabs>
        <w:spacing w:line="360" w:lineRule="auto"/>
        <w:ind w:right="425"/>
        <w:jc w:val="both"/>
        <w:rPr>
          <w:b/>
          <w:u w:val="single"/>
        </w:rPr>
      </w:pPr>
      <w:r w:rsidRPr="00576C4D">
        <w:rPr>
          <w:b/>
          <w:u w:val="single"/>
        </w:rPr>
        <w:t xml:space="preserve">Jeśli w </w:t>
      </w:r>
      <w:r w:rsidR="00CD1496" w:rsidRPr="00576C4D">
        <w:rPr>
          <w:b/>
          <w:u w:val="single"/>
        </w:rPr>
        <w:t>Instrukcj</w:t>
      </w:r>
      <w:r w:rsidRPr="00576C4D">
        <w:rPr>
          <w:b/>
          <w:u w:val="single"/>
        </w:rPr>
        <w:t>i</w:t>
      </w:r>
      <w:r w:rsidR="00CD1496" w:rsidRPr="00576C4D">
        <w:rPr>
          <w:b/>
          <w:u w:val="single"/>
        </w:rPr>
        <w:t xml:space="preserve"> planowania i monitorowania Zadań inwestycyjnych </w:t>
      </w:r>
      <w:r w:rsidRPr="00576C4D">
        <w:rPr>
          <w:b/>
          <w:u w:val="single"/>
        </w:rPr>
        <w:t xml:space="preserve">mowa jest o: </w:t>
      </w:r>
    </w:p>
    <w:p w14:paraId="6B5942C0" w14:textId="24CD918C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5748EC" w:rsidRPr="00576C4D">
        <w:t xml:space="preserve">Raporcie Kamieni Milowych (Harmonogram </w:t>
      </w:r>
      <w:r w:rsidRPr="00576C4D">
        <w:t>Inwestycji/Korekta Harmonogramu</w:t>
      </w:r>
      <w:r w:rsidR="005748EC" w:rsidRPr="00576C4D">
        <w:t>)</w:t>
      </w:r>
      <w:r w:rsidR="00B23235">
        <w:t xml:space="preserve"> – wzór raportu </w:t>
      </w:r>
      <w:r w:rsidR="00B23235">
        <w:br/>
        <w:t>nr 2</w:t>
      </w:r>
      <w:r>
        <w:t>,</w:t>
      </w:r>
    </w:p>
    <w:p w14:paraId="48A2FBB5" w14:textId="513B85C8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>- Raporcie</w:t>
      </w:r>
      <w:r w:rsidR="005237F0" w:rsidRPr="00576C4D">
        <w:t xml:space="preserve"> Zakresu Rzeczowego</w:t>
      </w:r>
      <w:r w:rsidR="00B23235">
        <w:t xml:space="preserve"> – wzór raportu nr 3</w:t>
      </w:r>
      <w:r w:rsidR="005237F0" w:rsidRPr="00576C4D">
        <w:t xml:space="preserve">, </w:t>
      </w:r>
    </w:p>
    <w:p w14:paraId="5455425B" w14:textId="488D1365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5748EC" w:rsidRPr="00576C4D">
        <w:t>Raporcie Zakresu Całkowitego</w:t>
      </w:r>
      <w:r w:rsidR="00B23235">
        <w:t xml:space="preserve"> – wzór raportu nr 4</w:t>
      </w:r>
      <w:r w:rsidR="005748EC" w:rsidRPr="00576C4D">
        <w:t xml:space="preserve">, </w:t>
      </w:r>
    </w:p>
    <w:p w14:paraId="2B1624EB" w14:textId="1991A7A6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BD7988">
        <w:t>Wniosku Nr ../..</w:t>
      </w:r>
      <w:r w:rsidR="005748EC" w:rsidRPr="00576C4D">
        <w:t xml:space="preserve"> rok dotyczącym zmian w roku budżetowym dla zadania inwestycyjnego rocznego</w:t>
      </w:r>
      <w:r>
        <w:t xml:space="preserve"> – wzór </w:t>
      </w:r>
      <w:r w:rsidR="00B23235">
        <w:t xml:space="preserve">wniosku </w:t>
      </w:r>
      <w:r>
        <w:t>nr 7</w:t>
      </w:r>
      <w:r w:rsidR="005748EC" w:rsidRPr="00576C4D">
        <w:t xml:space="preserve">, </w:t>
      </w:r>
    </w:p>
    <w:p w14:paraId="64002D04" w14:textId="7D505200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5748EC" w:rsidRPr="00576C4D">
        <w:t xml:space="preserve">Wniosku Nr </w:t>
      </w:r>
      <w:r w:rsidR="00BD7988">
        <w:t>../..</w:t>
      </w:r>
      <w:r w:rsidR="005748EC" w:rsidRPr="00576C4D">
        <w:t xml:space="preserve"> rok dotyczącym zmian w roku budżetowym z wyłączeniem ogólnych zasad realizacji budżetu dla zadania inwestycyjnego rocznego</w:t>
      </w:r>
      <w:r>
        <w:t xml:space="preserve"> – wzór </w:t>
      </w:r>
      <w:r w:rsidR="00B23235">
        <w:t xml:space="preserve">wniosku </w:t>
      </w:r>
      <w:r>
        <w:t>nr 8</w:t>
      </w:r>
      <w:r w:rsidR="00DC66A4" w:rsidRPr="00576C4D">
        <w:t xml:space="preserve">, </w:t>
      </w:r>
    </w:p>
    <w:p w14:paraId="561D6934" w14:textId="3A318C9B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DC66A4" w:rsidRPr="00576C4D">
        <w:t xml:space="preserve">Wniosku Nr </w:t>
      </w:r>
      <w:r w:rsidR="00BD7988">
        <w:t>../..</w:t>
      </w:r>
      <w:r w:rsidR="00DC66A4" w:rsidRPr="00576C4D">
        <w:t xml:space="preserve"> rok dotyczącym zmian w roku budżetowym dla zadania inwestycyjnego wieloletniego</w:t>
      </w:r>
      <w:r>
        <w:t xml:space="preserve"> – wzór</w:t>
      </w:r>
      <w:r w:rsidR="00B23235">
        <w:t xml:space="preserve"> wniosku</w:t>
      </w:r>
      <w:r>
        <w:t xml:space="preserve"> nr 9</w:t>
      </w:r>
      <w:r w:rsidR="00DC66A4" w:rsidRPr="00576C4D">
        <w:t xml:space="preserve">, </w:t>
      </w:r>
    </w:p>
    <w:p w14:paraId="7ED7A4DF" w14:textId="648BC380" w:rsidR="00576C4D" w:rsidRDefault="00576C4D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</w:pPr>
      <w:r>
        <w:t xml:space="preserve">- </w:t>
      </w:r>
      <w:r w:rsidR="00DC66A4" w:rsidRPr="00576C4D">
        <w:t xml:space="preserve">Wniosku Nr </w:t>
      </w:r>
      <w:r w:rsidR="00BD7988">
        <w:t xml:space="preserve">../.. </w:t>
      </w:r>
      <w:r w:rsidR="00DC66A4" w:rsidRPr="00576C4D">
        <w:t xml:space="preserve">rok dotyczącym zmian w roku budżetowym z wyłączeniem ogólnych zasad realizacji budżetu dla zadania inwestycyjnego wieloletniego </w:t>
      </w:r>
      <w:r>
        <w:t xml:space="preserve">– wzór </w:t>
      </w:r>
      <w:r w:rsidR="00B23235">
        <w:t xml:space="preserve">wniosku </w:t>
      </w:r>
      <w:r>
        <w:t>nr 10</w:t>
      </w:r>
    </w:p>
    <w:p w14:paraId="31020A53" w14:textId="0D1DBDEC" w:rsidR="00FA148F" w:rsidRDefault="00DC66A4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  <w:rPr>
          <w:b/>
          <w:u w:val="single"/>
        </w:rPr>
      </w:pPr>
      <w:r w:rsidRPr="00576C4D">
        <w:rPr>
          <w:b/>
          <w:u w:val="single"/>
        </w:rPr>
        <w:t>są to dokumenty/wnioski</w:t>
      </w:r>
      <w:r w:rsidR="00576C4D" w:rsidRPr="00576C4D">
        <w:rPr>
          <w:b/>
          <w:u w:val="single"/>
        </w:rPr>
        <w:t>/wzory</w:t>
      </w:r>
      <w:r w:rsidRPr="00576C4D">
        <w:rPr>
          <w:b/>
          <w:u w:val="single"/>
        </w:rPr>
        <w:t xml:space="preserve"> generowane z systemu STRADOM. Sposób generowania powyższych d</w:t>
      </w:r>
      <w:r w:rsidR="00716677">
        <w:rPr>
          <w:b/>
          <w:u w:val="single"/>
        </w:rPr>
        <w:t>okumentów znajduje się w</w:t>
      </w:r>
      <w:r w:rsidR="005748EC" w:rsidRPr="00576C4D">
        <w:rPr>
          <w:b/>
          <w:u w:val="single"/>
        </w:rPr>
        <w:t xml:space="preserve"> </w:t>
      </w:r>
      <w:r w:rsidR="00CD1496" w:rsidRPr="00576C4D">
        <w:rPr>
          <w:b/>
          <w:u w:val="single"/>
        </w:rPr>
        <w:t>vademe</w:t>
      </w:r>
      <w:r w:rsidRPr="00576C4D">
        <w:rPr>
          <w:b/>
          <w:u w:val="single"/>
        </w:rPr>
        <w:t>cum</w:t>
      </w:r>
      <w:r w:rsidR="00CD1496" w:rsidRPr="00576C4D">
        <w:rPr>
          <w:b/>
          <w:u w:val="single"/>
        </w:rPr>
        <w:t xml:space="preserve"> dostępn</w:t>
      </w:r>
      <w:r w:rsidRPr="00576C4D">
        <w:rPr>
          <w:b/>
          <w:u w:val="single"/>
        </w:rPr>
        <w:t>ym</w:t>
      </w:r>
      <w:r w:rsidR="00CD1496" w:rsidRPr="00576C4D">
        <w:rPr>
          <w:b/>
          <w:u w:val="single"/>
        </w:rPr>
        <w:t xml:space="preserve"> po zalogowaniu do ww. systemu</w:t>
      </w:r>
      <w:r w:rsidRPr="00576C4D">
        <w:rPr>
          <w:b/>
          <w:u w:val="single"/>
        </w:rPr>
        <w:t>.</w:t>
      </w:r>
    </w:p>
    <w:p w14:paraId="5C83723E" w14:textId="77777777" w:rsidR="0060712F" w:rsidRPr="00576C4D" w:rsidRDefault="0060712F" w:rsidP="00805844">
      <w:pPr>
        <w:pStyle w:val="Podtytu"/>
        <w:tabs>
          <w:tab w:val="left" w:pos="567"/>
          <w:tab w:val="left" w:pos="9923"/>
        </w:tabs>
        <w:spacing w:line="360" w:lineRule="auto"/>
        <w:ind w:left="360" w:right="425"/>
        <w:jc w:val="both"/>
        <w:rPr>
          <w:b/>
          <w:u w:val="single"/>
        </w:rPr>
      </w:pPr>
    </w:p>
    <w:p w14:paraId="3652E4A7" w14:textId="77777777" w:rsidR="00FA148F" w:rsidRPr="00AB3064" w:rsidRDefault="00FA148F" w:rsidP="00805844">
      <w:pPr>
        <w:pStyle w:val="Podtytu"/>
        <w:numPr>
          <w:ilvl w:val="0"/>
          <w:numId w:val="2"/>
        </w:numPr>
        <w:tabs>
          <w:tab w:val="left" w:pos="9923"/>
        </w:tabs>
        <w:spacing w:line="360" w:lineRule="auto"/>
        <w:ind w:left="357" w:right="425" w:hanging="357"/>
        <w:jc w:val="both"/>
      </w:pPr>
      <w:r w:rsidRPr="00AB3064">
        <w:lastRenderedPageBreak/>
        <w:t xml:space="preserve">Instrukcja planowania i monitorowania </w:t>
      </w:r>
      <w:r w:rsidR="007A60A9">
        <w:t xml:space="preserve">Zadań </w:t>
      </w:r>
      <w:r w:rsidR="007A60A9" w:rsidRPr="00AB3064">
        <w:t>inwestycy</w:t>
      </w:r>
      <w:r w:rsidR="007A60A9">
        <w:t>jnych</w:t>
      </w:r>
      <w:r w:rsidRPr="00AB3064">
        <w:t xml:space="preserve"> obowiązuje następujące podmioty:</w:t>
      </w:r>
    </w:p>
    <w:p w14:paraId="251AA4A0" w14:textId="77777777" w:rsidR="00FA148F" w:rsidRPr="00576C4D" w:rsidRDefault="00FA148F" w:rsidP="00805844">
      <w:pPr>
        <w:pStyle w:val="Podtytu"/>
        <w:numPr>
          <w:ilvl w:val="0"/>
          <w:numId w:val="8"/>
        </w:numPr>
        <w:tabs>
          <w:tab w:val="left" w:pos="9923"/>
        </w:tabs>
        <w:spacing w:line="360" w:lineRule="auto"/>
        <w:ind w:right="425"/>
        <w:jc w:val="both"/>
      </w:pPr>
      <w:r w:rsidRPr="00AB3064">
        <w:t>Wydz</w:t>
      </w:r>
      <w:r w:rsidR="00800955" w:rsidRPr="00AB3064">
        <w:t>iały i Biura UMK oraz</w:t>
      </w:r>
      <w:r w:rsidR="009E1034" w:rsidRPr="00AB3064">
        <w:t xml:space="preserve"> j</w:t>
      </w:r>
      <w:r w:rsidRPr="00AB3064">
        <w:t xml:space="preserve">ednostki </w:t>
      </w:r>
      <w:r w:rsidR="009E1034" w:rsidRPr="00AB3064">
        <w:t>budżetowe</w:t>
      </w:r>
      <w:r w:rsidRPr="00AB3064">
        <w:t xml:space="preserve"> </w:t>
      </w:r>
      <w:r w:rsidR="00F807D3" w:rsidRPr="00AB3064">
        <w:t xml:space="preserve">- </w:t>
      </w:r>
      <w:r w:rsidRPr="00AB3064">
        <w:t>będące Jednostkami Realizującymi (zgodnie z</w:t>
      </w:r>
      <w:r w:rsidR="00147A87">
        <w:t> </w:t>
      </w:r>
      <w:r w:rsidRPr="00AB3064">
        <w:t>zapisami w W</w:t>
      </w:r>
      <w:r w:rsidRPr="00576C4D">
        <w:t xml:space="preserve">PF i </w:t>
      </w:r>
      <w:r w:rsidR="0047098B" w:rsidRPr="00576C4D">
        <w:t xml:space="preserve">w </w:t>
      </w:r>
      <w:r w:rsidRPr="00576C4D">
        <w:t>budżecie Miasta)</w:t>
      </w:r>
      <w:r w:rsidR="00F807D3" w:rsidRPr="00576C4D">
        <w:t>,</w:t>
      </w:r>
    </w:p>
    <w:p w14:paraId="04356350" w14:textId="23B321AC" w:rsidR="0053433D" w:rsidRPr="00AB3064" w:rsidRDefault="00FA148F" w:rsidP="00805844">
      <w:pPr>
        <w:pStyle w:val="Podtytu"/>
        <w:numPr>
          <w:ilvl w:val="0"/>
          <w:numId w:val="8"/>
        </w:numPr>
        <w:tabs>
          <w:tab w:val="left" w:pos="1701"/>
          <w:tab w:val="left" w:pos="9923"/>
        </w:tabs>
        <w:spacing w:line="360" w:lineRule="auto"/>
        <w:ind w:right="425"/>
        <w:jc w:val="both"/>
      </w:pPr>
      <w:r w:rsidRPr="00576C4D">
        <w:t>Skarbnik</w:t>
      </w:r>
      <w:r w:rsidR="00A51E8E" w:rsidRPr="00576C4D">
        <w:t xml:space="preserve"> </w:t>
      </w:r>
      <w:r w:rsidR="00576C4D">
        <w:t xml:space="preserve">Miasta </w:t>
      </w:r>
      <w:r w:rsidR="00D32BAB" w:rsidRPr="00576C4D">
        <w:t>(S</w:t>
      </w:r>
      <w:r w:rsidR="0053433D" w:rsidRPr="00576C4D">
        <w:t>K),</w:t>
      </w:r>
      <w:r w:rsidRPr="00AB3064">
        <w:t xml:space="preserve"> Wydział Budżetu Miasta</w:t>
      </w:r>
      <w:r w:rsidR="00A51E8E" w:rsidRPr="00AB3064">
        <w:t xml:space="preserve"> (BM)</w:t>
      </w:r>
      <w:r w:rsidRPr="00AB3064">
        <w:t xml:space="preserve">, </w:t>
      </w:r>
      <w:r w:rsidR="00C64397" w:rsidRPr="00AB3064">
        <w:t xml:space="preserve">Wydział Finansowy (FK), </w:t>
      </w:r>
      <w:r w:rsidRPr="00AB3064">
        <w:t xml:space="preserve">Wydział </w:t>
      </w:r>
      <w:r w:rsidR="003667A0">
        <w:t>Strategii</w:t>
      </w:r>
      <w:r w:rsidR="00D32BAB">
        <w:t>,</w:t>
      </w:r>
      <w:r w:rsidR="003667A0">
        <w:t xml:space="preserve"> </w:t>
      </w:r>
      <w:r w:rsidRPr="00AB3064">
        <w:t>Planowania</w:t>
      </w:r>
      <w:r w:rsidR="00C24FA4" w:rsidRPr="00AB3064">
        <w:t xml:space="preserve"> </w:t>
      </w:r>
      <w:r w:rsidRPr="00AB3064">
        <w:t xml:space="preserve">i Monitorowania Inwestycji </w:t>
      </w:r>
      <w:r w:rsidR="00A51E8E" w:rsidRPr="00AB3064">
        <w:t>(</w:t>
      </w:r>
      <w:r w:rsidR="003667A0">
        <w:t>SI</w:t>
      </w:r>
      <w:r w:rsidR="00A51E8E" w:rsidRPr="00AB3064">
        <w:t xml:space="preserve">) </w:t>
      </w:r>
      <w:r w:rsidR="00F807D3" w:rsidRPr="00AB3064">
        <w:t xml:space="preserve">- będące </w:t>
      </w:r>
      <w:r w:rsidRPr="00AB3064">
        <w:t>uczestni</w:t>
      </w:r>
      <w:r w:rsidR="00F807D3" w:rsidRPr="00AB3064">
        <w:t>kami</w:t>
      </w:r>
      <w:r w:rsidRPr="00AB3064">
        <w:t xml:space="preserve"> proces</w:t>
      </w:r>
      <w:r w:rsidR="00F807D3" w:rsidRPr="00AB3064">
        <w:t>u</w:t>
      </w:r>
      <w:r w:rsidRPr="00AB3064">
        <w:t xml:space="preserve"> planowania wydatków inwestycyjnych w Gminie i monitorowania inwestycji.</w:t>
      </w:r>
    </w:p>
    <w:p w14:paraId="0537E4EF" w14:textId="58DAA98D" w:rsidR="0053433D" w:rsidRPr="00F32A02" w:rsidRDefault="0053433D" w:rsidP="00805844">
      <w:pPr>
        <w:pStyle w:val="Podtytu"/>
        <w:numPr>
          <w:ilvl w:val="0"/>
          <w:numId w:val="3"/>
        </w:numPr>
        <w:tabs>
          <w:tab w:val="left" w:pos="426"/>
          <w:tab w:val="left" w:pos="709"/>
          <w:tab w:val="left" w:pos="9923"/>
        </w:tabs>
        <w:spacing w:line="360" w:lineRule="auto"/>
        <w:ind w:right="425"/>
        <w:jc w:val="both"/>
        <w:rPr>
          <w:bCs/>
        </w:rPr>
      </w:pPr>
      <w:r w:rsidRPr="00447D41">
        <w:rPr>
          <w:bCs/>
        </w:rPr>
        <w:t xml:space="preserve">Jednostki </w:t>
      </w:r>
      <w:r w:rsidR="00F32A02" w:rsidRPr="00447D41">
        <w:rPr>
          <w:bCs/>
        </w:rPr>
        <w:t>organizacyjne</w:t>
      </w:r>
      <w:r w:rsidR="00576C4D" w:rsidRPr="00F32A02">
        <w:rPr>
          <w:bCs/>
        </w:rPr>
        <w:t xml:space="preserve"> uzyskujące dotacje z budżetu Miasta, w tym: Samodzielne Publiczne Zakłady Opieki Zdrowotnej, Miejskie Instytucje Kultury </w:t>
      </w:r>
      <w:r w:rsidR="00447D41">
        <w:rPr>
          <w:bCs/>
        </w:rPr>
        <w:t xml:space="preserve">oraz </w:t>
      </w:r>
      <w:r w:rsidR="00447D41" w:rsidRPr="00716677">
        <w:rPr>
          <w:bCs/>
        </w:rPr>
        <w:t xml:space="preserve">zakład budżetowy Zarząd Cmentarzy Komunalnych </w:t>
      </w:r>
      <w:r w:rsidRPr="00716677">
        <w:rPr>
          <w:bCs/>
        </w:rPr>
        <w:t>z</w:t>
      </w:r>
      <w:r w:rsidRPr="00F32A02">
        <w:rPr>
          <w:bCs/>
        </w:rPr>
        <w:t xml:space="preserve">obowiązane są do przekazywania informacji na temat stanu </w:t>
      </w:r>
      <w:r w:rsidR="00710A4B" w:rsidRPr="00F32A02">
        <w:rPr>
          <w:bCs/>
        </w:rPr>
        <w:t>realizowanych</w:t>
      </w:r>
      <w:r w:rsidRPr="00F32A02">
        <w:rPr>
          <w:bCs/>
        </w:rPr>
        <w:t xml:space="preserve"> zadań </w:t>
      </w:r>
      <w:r w:rsidR="00EA1246" w:rsidRPr="00F32A02">
        <w:rPr>
          <w:bCs/>
        </w:rPr>
        <w:t xml:space="preserve">(rzeczowej i finansowej) </w:t>
      </w:r>
      <w:r w:rsidR="00710A4B" w:rsidRPr="00F32A02">
        <w:rPr>
          <w:bCs/>
        </w:rPr>
        <w:t>w wyznaczonym ter</w:t>
      </w:r>
      <w:r w:rsidR="00EA1246" w:rsidRPr="00F32A02">
        <w:rPr>
          <w:bCs/>
        </w:rPr>
        <w:t>minie oraz w ustalonej formie przez</w:t>
      </w:r>
      <w:r w:rsidRPr="00F32A02">
        <w:rPr>
          <w:bCs/>
        </w:rPr>
        <w:t xml:space="preserve"> </w:t>
      </w:r>
      <w:r w:rsidR="00710A4B" w:rsidRPr="00F32A02">
        <w:rPr>
          <w:bCs/>
        </w:rPr>
        <w:t>Jednostki Nadzorujące</w:t>
      </w:r>
      <w:r w:rsidR="00357E6E" w:rsidRPr="00F32A02">
        <w:rPr>
          <w:bCs/>
        </w:rPr>
        <w:t xml:space="preserve"> (Jednostka Realizująca według budżetu Miasta)</w:t>
      </w:r>
      <w:r w:rsidR="00710A4B" w:rsidRPr="00F32A02">
        <w:rPr>
          <w:bCs/>
        </w:rPr>
        <w:t xml:space="preserve">. Powyższe dotyczy również przekazywania danych do nowej edycji budżetu Miasta i WPF. </w:t>
      </w:r>
    </w:p>
    <w:p w14:paraId="13BE9020" w14:textId="1E756B28" w:rsidR="00AA7280" w:rsidRPr="00AB3064" w:rsidRDefault="00FA148F" w:rsidP="00805844">
      <w:pPr>
        <w:pStyle w:val="Podtytu"/>
        <w:numPr>
          <w:ilvl w:val="0"/>
          <w:numId w:val="3"/>
        </w:numPr>
        <w:tabs>
          <w:tab w:val="left" w:pos="426"/>
          <w:tab w:val="left" w:pos="709"/>
          <w:tab w:val="left" w:pos="9923"/>
        </w:tabs>
        <w:spacing w:line="360" w:lineRule="auto"/>
        <w:ind w:right="425"/>
        <w:jc w:val="both"/>
        <w:rPr>
          <w:b/>
          <w:bCs/>
        </w:rPr>
      </w:pPr>
      <w:r w:rsidRPr="00AB3064">
        <w:t>Instrukcja planowania i </w:t>
      </w:r>
      <w:r w:rsidR="003F1C3C" w:rsidRPr="00AB3064">
        <w:t>monitorowania</w:t>
      </w:r>
      <w:r w:rsidR="003F1C3C">
        <w:t xml:space="preserve"> Zadań </w:t>
      </w:r>
      <w:r w:rsidRPr="00AB3064">
        <w:t>inwestyc</w:t>
      </w:r>
      <w:r w:rsidR="003F1C3C">
        <w:t>y</w:t>
      </w:r>
      <w:r w:rsidRPr="00AB3064">
        <w:t>j</w:t>
      </w:r>
      <w:r w:rsidR="003F1C3C">
        <w:t xml:space="preserve">nych </w:t>
      </w:r>
      <w:r w:rsidRPr="00AB3064">
        <w:t xml:space="preserve">obejmuje: </w:t>
      </w:r>
      <w:r w:rsidRPr="00AB3064">
        <w:rPr>
          <w:b/>
        </w:rPr>
        <w:t>część opisową</w:t>
      </w:r>
      <w:r w:rsidR="00106266" w:rsidRPr="00AB3064">
        <w:t xml:space="preserve"> </w:t>
      </w:r>
      <w:r w:rsidR="00805844">
        <w:br/>
      </w:r>
      <w:r w:rsidR="00106266" w:rsidRPr="00AB3064">
        <w:t>(pkt I - IV)</w:t>
      </w:r>
      <w:r w:rsidRPr="00AB3064">
        <w:t xml:space="preserve"> </w:t>
      </w:r>
      <w:r w:rsidR="00CF4B44" w:rsidRPr="00AB3064">
        <w:t>i</w:t>
      </w:r>
      <w:r w:rsidR="00CF4B44" w:rsidRPr="00AB3064">
        <w:rPr>
          <w:b/>
          <w:bCs/>
        </w:rPr>
        <w:t> </w:t>
      </w:r>
      <w:r w:rsidR="0053433D" w:rsidRPr="00EA1246">
        <w:rPr>
          <w:b/>
          <w:bCs/>
        </w:rPr>
        <w:t>wzory dokumentów</w:t>
      </w:r>
      <w:r w:rsidR="00AA7280" w:rsidRPr="00AB3064">
        <w:rPr>
          <w:b/>
          <w:bCs/>
        </w:rPr>
        <w:t>.</w:t>
      </w:r>
    </w:p>
    <w:p w14:paraId="10ABE728" w14:textId="0307895C" w:rsidR="007E61BF" w:rsidRPr="00EA1246" w:rsidRDefault="00FA148F" w:rsidP="00805844">
      <w:pPr>
        <w:pStyle w:val="Podtytu"/>
        <w:numPr>
          <w:ilvl w:val="0"/>
          <w:numId w:val="3"/>
        </w:numPr>
        <w:tabs>
          <w:tab w:val="clear" w:pos="360"/>
          <w:tab w:val="left" w:pos="426"/>
          <w:tab w:val="left" w:pos="709"/>
          <w:tab w:val="left" w:pos="9923"/>
        </w:tabs>
        <w:spacing w:line="360" w:lineRule="auto"/>
        <w:ind w:right="425"/>
        <w:jc w:val="both"/>
        <w:rPr>
          <w:bCs/>
        </w:rPr>
      </w:pPr>
      <w:r w:rsidRPr="00AB3064">
        <w:t xml:space="preserve">Instrukcja planowania i monitorowania </w:t>
      </w:r>
      <w:r w:rsidR="003F1C3C">
        <w:t xml:space="preserve">Zadań </w:t>
      </w:r>
      <w:r w:rsidRPr="00AB3064">
        <w:t>inwestyc</w:t>
      </w:r>
      <w:r w:rsidR="003F1C3C">
        <w:t>y</w:t>
      </w:r>
      <w:r w:rsidRPr="00AB3064">
        <w:t>j</w:t>
      </w:r>
      <w:r w:rsidR="003F1C3C">
        <w:t>nych</w:t>
      </w:r>
      <w:r w:rsidRPr="00AB3064">
        <w:t xml:space="preserve"> dotyczy </w:t>
      </w:r>
      <w:r w:rsidR="003F1C3C">
        <w:t>Zadań</w:t>
      </w:r>
      <w:r w:rsidR="003F1C3C" w:rsidRPr="00AB3064">
        <w:t xml:space="preserve"> </w:t>
      </w:r>
      <w:r w:rsidR="00B956DA" w:rsidRPr="00AB3064">
        <w:t>strategicznych i</w:t>
      </w:r>
      <w:r w:rsidR="00147A87">
        <w:t> </w:t>
      </w:r>
      <w:r w:rsidRPr="00AB3064">
        <w:t>programowych</w:t>
      </w:r>
      <w:r w:rsidR="003667A0" w:rsidRPr="00AB3064">
        <w:t xml:space="preserve"> </w:t>
      </w:r>
      <w:r w:rsidR="0091224D">
        <w:t xml:space="preserve">oraz </w:t>
      </w:r>
      <w:r w:rsidR="00710A4B" w:rsidRPr="00EA1246">
        <w:t>Z</w:t>
      </w:r>
      <w:r w:rsidR="00EA1246">
        <w:t>adań inwestycyjnych D</w:t>
      </w:r>
      <w:r w:rsidR="008B646D" w:rsidRPr="00EA1246">
        <w:t>zielnic</w:t>
      </w:r>
      <w:r w:rsidR="00F32A02">
        <w:t>, w tym</w:t>
      </w:r>
      <w:r w:rsidR="00F32A02">
        <w:rPr>
          <w:color w:val="FF0000"/>
        </w:rPr>
        <w:t xml:space="preserve"> </w:t>
      </w:r>
      <w:r w:rsidR="00710A4B" w:rsidRPr="00F32A02">
        <w:t xml:space="preserve">przedsięwzięć </w:t>
      </w:r>
      <w:r w:rsidR="00B956DA" w:rsidRPr="00F32A02">
        <w:t>inwestycyjnych</w:t>
      </w:r>
      <w:r w:rsidR="00F32A02">
        <w:t xml:space="preserve"> D</w:t>
      </w:r>
      <w:r w:rsidRPr="00F32A02">
        <w:t>zielnic</w:t>
      </w:r>
      <w:r w:rsidR="008B646D" w:rsidRPr="00AB3064">
        <w:t xml:space="preserve"> </w:t>
      </w:r>
      <w:r w:rsidR="00B956DA" w:rsidRPr="00AB3064">
        <w:t xml:space="preserve">- </w:t>
      </w:r>
      <w:r w:rsidRPr="00AB3064">
        <w:t>objętych uchwałą w</w:t>
      </w:r>
      <w:r w:rsidR="008B646D" w:rsidRPr="00AB3064">
        <w:t> </w:t>
      </w:r>
      <w:r w:rsidRPr="00AB3064">
        <w:t>sprawie WPF i</w:t>
      </w:r>
      <w:r w:rsidR="009E1034" w:rsidRPr="00AB3064">
        <w:t>/lub</w:t>
      </w:r>
      <w:r w:rsidRPr="00AB3064">
        <w:t xml:space="preserve"> uchwałą budżetową</w:t>
      </w:r>
      <w:r w:rsidRPr="00AB3064">
        <w:rPr>
          <w:rFonts w:ascii="(Użyj czcionki tekstu azjatycki" w:hAnsi="(Użyj czcionki tekstu azjatycki"/>
        </w:rPr>
        <w:t>.</w:t>
      </w:r>
      <w:r w:rsidR="00D57462" w:rsidRPr="00AB3064">
        <w:rPr>
          <w:b/>
        </w:rPr>
        <w:t xml:space="preserve"> </w:t>
      </w:r>
    </w:p>
    <w:p w14:paraId="5554FC79" w14:textId="6D481F15" w:rsidR="00EA1246" w:rsidRPr="00F32A02" w:rsidRDefault="00EA1246" w:rsidP="00805844">
      <w:pPr>
        <w:pStyle w:val="Podtytu"/>
        <w:numPr>
          <w:ilvl w:val="0"/>
          <w:numId w:val="3"/>
        </w:numPr>
        <w:tabs>
          <w:tab w:val="clear" w:pos="360"/>
          <w:tab w:val="left" w:pos="426"/>
          <w:tab w:val="left" w:pos="709"/>
          <w:tab w:val="left" w:pos="9923"/>
        </w:tabs>
        <w:spacing w:line="360" w:lineRule="auto"/>
        <w:ind w:right="425"/>
        <w:jc w:val="both"/>
        <w:rPr>
          <w:bCs/>
        </w:rPr>
      </w:pPr>
      <w:r w:rsidRPr="00F32A02">
        <w:t xml:space="preserve">Jeśli w Instrukcji planowania i monitorowania Zadań inwestycyjnych mowa jest o zadaniach wieloletnich </w:t>
      </w:r>
      <w:r w:rsidRPr="00A07F1A">
        <w:t xml:space="preserve">to są one </w:t>
      </w:r>
      <w:r w:rsidR="00E11CCF" w:rsidRPr="00A07F1A">
        <w:t>traktowane, jako</w:t>
      </w:r>
      <w:r w:rsidRPr="00A07F1A">
        <w:t xml:space="preserve"> przedsięwzięcia. </w:t>
      </w:r>
      <w:r w:rsidR="00DB30AB" w:rsidRPr="00A07F1A">
        <w:t>Zadania</w:t>
      </w:r>
      <w:r w:rsidR="00DB30AB" w:rsidRPr="00F32A02">
        <w:t xml:space="preserve"> inwestycyjne </w:t>
      </w:r>
      <w:r w:rsidR="00F32A02" w:rsidRPr="00F32A02">
        <w:t>Dzielnic wieloletnie w Wykazie Przedsięwzięć W</w:t>
      </w:r>
      <w:r w:rsidR="00DB30AB" w:rsidRPr="00F32A02">
        <w:t xml:space="preserve">ieloletnich Miasta </w:t>
      </w:r>
      <w:r w:rsidR="00F32A02" w:rsidRPr="00F32A02">
        <w:t xml:space="preserve">Krakowa </w:t>
      </w:r>
      <w:r w:rsidR="00DB30AB" w:rsidRPr="00F32A02">
        <w:t xml:space="preserve">pokazywane są </w:t>
      </w:r>
      <w:r w:rsidR="00E11CCF" w:rsidRPr="00F32A02">
        <w:t>zbiorczo, jako</w:t>
      </w:r>
      <w:r w:rsidR="00DB30AB" w:rsidRPr="00F32A02">
        <w:t xml:space="preserve"> przedsięwzięcie </w:t>
      </w:r>
      <w:r w:rsidR="00643168">
        <w:t>dotyczące zadań inwestycyjnych D</w:t>
      </w:r>
      <w:r w:rsidR="00DB30AB" w:rsidRPr="00F32A02">
        <w:t xml:space="preserve">zielnic w podziale na Jednostki Realizujące. </w:t>
      </w:r>
    </w:p>
    <w:p w14:paraId="2DCFA09B" w14:textId="199CACE2" w:rsidR="00C1220D" w:rsidRPr="0091224D" w:rsidRDefault="00C1220D" w:rsidP="00805844">
      <w:pPr>
        <w:pStyle w:val="Podtytu"/>
        <w:numPr>
          <w:ilvl w:val="0"/>
          <w:numId w:val="3"/>
        </w:numPr>
        <w:tabs>
          <w:tab w:val="clear" w:pos="360"/>
          <w:tab w:val="left" w:pos="426"/>
          <w:tab w:val="left" w:pos="709"/>
          <w:tab w:val="left" w:pos="9923"/>
        </w:tabs>
        <w:spacing w:line="360" w:lineRule="auto"/>
        <w:ind w:right="425"/>
        <w:jc w:val="both"/>
      </w:pPr>
      <w:r w:rsidRPr="005237F0">
        <w:t xml:space="preserve">Projekty Zadań inwestycyjnych opracowywane do projektu budżetu </w:t>
      </w:r>
      <w:r w:rsidR="005237F0">
        <w:t>M</w:t>
      </w:r>
      <w:r w:rsidRPr="005237F0">
        <w:t>iasta i nowej edycji WPF</w:t>
      </w:r>
      <w:r w:rsidR="00B25F1B" w:rsidRPr="005237F0">
        <w:t xml:space="preserve">, </w:t>
      </w:r>
      <w:r w:rsidR="00805844">
        <w:br/>
      </w:r>
      <w:r w:rsidR="00B25F1B" w:rsidRPr="005237F0">
        <w:t>a także Zadania inwestycyjne wprowadzane do budżetu i WPF w ciągu roku budżetowego</w:t>
      </w:r>
      <w:r w:rsidRPr="005237F0">
        <w:t xml:space="preserve"> powinny mieścić się w okresie objętym obowiązującym WPF </w:t>
      </w:r>
      <w:r w:rsidR="001006F1" w:rsidRPr="005237F0">
        <w:t>przy założeniu koncentracji środków na danej inwestycji</w:t>
      </w:r>
      <w:r w:rsidRPr="005237F0">
        <w:t>.</w:t>
      </w:r>
    </w:p>
    <w:p w14:paraId="11512132" w14:textId="77777777" w:rsidR="00C1220D" w:rsidRDefault="00C1220D" w:rsidP="00805844">
      <w:pPr>
        <w:pStyle w:val="Podtytu"/>
        <w:tabs>
          <w:tab w:val="left" w:pos="9923"/>
        </w:tabs>
        <w:ind w:left="360" w:right="425"/>
        <w:jc w:val="both"/>
      </w:pPr>
    </w:p>
    <w:p w14:paraId="2AA11B4A" w14:textId="77777777" w:rsidR="00805844" w:rsidRDefault="00805844" w:rsidP="00805844">
      <w:pPr>
        <w:pStyle w:val="Podtytu"/>
        <w:tabs>
          <w:tab w:val="left" w:pos="9923"/>
        </w:tabs>
        <w:ind w:left="360" w:right="425"/>
        <w:jc w:val="both"/>
      </w:pPr>
    </w:p>
    <w:p w14:paraId="01A0C0C6" w14:textId="77777777" w:rsidR="00805844" w:rsidRPr="005748EC" w:rsidRDefault="00805844" w:rsidP="00805844">
      <w:pPr>
        <w:pStyle w:val="Podtytu"/>
        <w:tabs>
          <w:tab w:val="left" w:pos="9923"/>
        </w:tabs>
        <w:ind w:left="360" w:right="425"/>
        <w:jc w:val="both"/>
      </w:pPr>
    </w:p>
    <w:p w14:paraId="70732831" w14:textId="77777777" w:rsidR="00FA148F" w:rsidRPr="00AB3064" w:rsidRDefault="00FA148F" w:rsidP="00805844">
      <w:pPr>
        <w:pStyle w:val="Podtytu"/>
        <w:tabs>
          <w:tab w:val="left" w:pos="9923"/>
        </w:tabs>
        <w:ind w:right="425"/>
        <w:rPr>
          <w:b/>
        </w:rPr>
      </w:pPr>
      <w:r w:rsidRPr="00AB3064">
        <w:rPr>
          <w:b/>
        </w:rPr>
        <w:t>ZAKRES INSTRUKCJI:</w:t>
      </w:r>
    </w:p>
    <w:p w14:paraId="0CD9E660" w14:textId="77777777" w:rsidR="000D7813" w:rsidRPr="00AB3064" w:rsidRDefault="000D7813" w:rsidP="00805844">
      <w:pPr>
        <w:pStyle w:val="Podtytu"/>
        <w:tabs>
          <w:tab w:val="left" w:pos="9923"/>
        </w:tabs>
        <w:ind w:right="425"/>
        <w:rPr>
          <w:b/>
          <w:sz w:val="8"/>
          <w:szCs w:val="8"/>
        </w:rPr>
      </w:pPr>
    </w:p>
    <w:p w14:paraId="1E67AD0B" w14:textId="77777777" w:rsidR="00FA148F" w:rsidRPr="00AB3064" w:rsidRDefault="00FA148F" w:rsidP="00805844">
      <w:pPr>
        <w:pStyle w:val="Podtytu"/>
        <w:tabs>
          <w:tab w:val="left" w:pos="9923"/>
        </w:tabs>
        <w:spacing w:line="360" w:lineRule="auto"/>
        <w:ind w:right="425"/>
        <w:jc w:val="left"/>
      </w:pPr>
      <w:r w:rsidRPr="00AB3064">
        <w:t>Instrukcja planowania i monitorowania inwestycji określa zasady i terminy dotyczące:</w:t>
      </w:r>
    </w:p>
    <w:p w14:paraId="0A66535E" w14:textId="77777777" w:rsidR="00FA148F" w:rsidRPr="00AB3064" w:rsidRDefault="00FA148F" w:rsidP="00805844">
      <w:pPr>
        <w:pStyle w:val="Podtytu"/>
        <w:numPr>
          <w:ilvl w:val="0"/>
          <w:numId w:val="1"/>
        </w:numPr>
        <w:tabs>
          <w:tab w:val="clear" w:pos="720"/>
          <w:tab w:val="num" w:pos="426"/>
          <w:tab w:val="left" w:pos="9923"/>
        </w:tabs>
        <w:spacing w:line="360" w:lineRule="auto"/>
        <w:ind w:left="426" w:right="425" w:hanging="426"/>
        <w:jc w:val="both"/>
      </w:pPr>
      <w:r w:rsidRPr="00AB3064">
        <w:t>Planowani</w:t>
      </w:r>
      <w:r w:rsidR="000474EA" w:rsidRPr="00AB3064">
        <w:t xml:space="preserve">a wydatków inwestycyjnych do </w:t>
      </w:r>
      <w:r w:rsidR="007D301B" w:rsidRPr="00AB3064">
        <w:t>WP</w:t>
      </w:r>
      <w:r w:rsidR="000B4AA6" w:rsidRPr="00AB3064">
        <w:t>F</w:t>
      </w:r>
      <w:r w:rsidRPr="00AB3064">
        <w:t xml:space="preserve"> i do budżetu Miasta.</w:t>
      </w:r>
    </w:p>
    <w:p w14:paraId="129904DC" w14:textId="77777777" w:rsidR="00FA148F" w:rsidRPr="00AB3064" w:rsidRDefault="000474EA" w:rsidP="00805844">
      <w:pPr>
        <w:pStyle w:val="Podtytu"/>
        <w:numPr>
          <w:ilvl w:val="0"/>
          <w:numId w:val="1"/>
        </w:numPr>
        <w:tabs>
          <w:tab w:val="clear" w:pos="720"/>
          <w:tab w:val="num" w:pos="426"/>
          <w:tab w:val="left" w:pos="9923"/>
        </w:tabs>
        <w:spacing w:line="360" w:lineRule="auto"/>
        <w:ind w:left="426" w:right="425" w:hanging="426"/>
        <w:jc w:val="both"/>
      </w:pPr>
      <w:r w:rsidRPr="00AB3064">
        <w:t xml:space="preserve">Monitorowania realizacji </w:t>
      </w:r>
      <w:r w:rsidR="00FA148F" w:rsidRPr="00AB3064">
        <w:t>WP</w:t>
      </w:r>
      <w:r w:rsidR="00B9492C" w:rsidRPr="00AB3064">
        <w:t>F</w:t>
      </w:r>
      <w:r w:rsidR="00FA148F" w:rsidRPr="00AB3064">
        <w:t xml:space="preserve"> i budżetu Miasta w zakresie </w:t>
      </w:r>
      <w:r w:rsidR="003F1C3C">
        <w:t xml:space="preserve">Zadań </w:t>
      </w:r>
      <w:r w:rsidR="00FA148F" w:rsidRPr="00AB3064">
        <w:t>inwestyc</w:t>
      </w:r>
      <w:r w:rsidR="003F1C3C">
        <w:t>y</w:t>
      </w:r>
      <w:r w:rsidR="00FA148F" w:rsidRPr="00AB3064">
        <w:t>j</w:t>
      </w:r>
      <w:r w:rsidR="003F1C3C">
        <w:t>nych</w:t>
      </w:r>
      <w:r w:rsidR="00FA148F" w:rsidRPr="00AB3064">
        <w:t xml:space="preserve"> pod względem rzeczowym i finansowym.</w:t>
      </w:r>
    </w:p>
    <w:p w14:paraId="135C18E2" w14:textId="1FF12C96" w:rsidR="00FA148F" w:rsidRPr="00AB3064" w:rsidRDefault="000474EA" w:rsidP="00805844">
      <w:pPr>
        <w:pStyle w:val="Podtytu"/>
        <w:numPr>
          <w:ilvl w:val="0"/>
          <w:numId w:val="1"/>
        </w:numPr>
        <w:tabs>
          <w:tab w:val="clear" w:pos="720"/>
          <w:tab w:val="num" w:pos="426"/>
          <w:tab w:val="left" w:pos="9923"/>
        </w:tabs>
        <w:spacing w:line="360" w:lineRule="auto"/>
        <w:ind w:left="425" w:right="425" w:hanging="425"/>
        <w:jc w:val="both"/>
      </w:pPr>
      <w:r w:rsidRPr="00AB3064">
        <w:t xml:space="preserve">Zmian </w:t>
      </w:r>
      <w:r w:rsidR="00901D84" w:rsidRPr="00AB3064">
        <w:t xml:space="preserve">w planie </w:t>
      </w:r>
      <w:r w:rsidR="005E2257" w:rsidRPr="00AB3064">
        <w:t xml:space="preserve">wydatków inwestycyjnych </w:t>
      </w:r>
      <w:r w:rsidRPr="00AB3064">
        <w:t xml:space="preserve">w </w:t>
      </w:r>
      <w:r w:rsidR="00FA148F" w:rsidRPr="00AB3064">
        <w:t>WP</w:t>
      </w:r>
      <w:r w:rsidR="000B4AA6" w:rsidRPr="00AB3064">
        <w:t>F</w:t>
      </w:r>
      <w:r w:rsidR="005E2257" w:rsidRPr="00AB3064">
        <w:t xml:space="preserve"> i </w:t>
      </w:r>
      <w:r w:rsidR="00FA148F" w:rsidRPr="00AB3064">
        <w:t>budże</w:t>
      </w:r>
      <w:r w:rsidR="003667A0">
        <w:t>cie</w:t>
      </w:r>
      <w:r w:rsidR="00FA148F" w:rsidRPr="00AB3064">
        <w:t xml:space="preserve"> Miasta.</w:t>
      </w:r>
    </w:p>
    <w:p w14:paraId="4F3348FA" w14:textId="77777777" w:rsidR="00FA148F" w:rsidRPr="00AB3064" w:rsidRDefault="00DD50D3" w:rsidP="00805844">
      <w:pPr>
        <w:pStyle w:val="Podtytu"/>
        <w:numPr>
          <w:ilvl w:val="0"/>
          <w:numId w:val="1"/>
        </w:numPr>
        <w:tabs>
          <w:tab w:val="clear" w:pos="720"/>
          <w:tab w:val="num" w:pos="426"/>
          <w:tab w:val="left" w:pos="9923"/>
        </w:tabs>
        <w:spacing w:line="360" w:lineRule="auto"/>
        <w:ind w:left="425" w:right="425" w:hanging="425"/>
        <w:jc w:val="both"/>
      </w:pPr>
      <w:r w:rsidRPr="00AB3064">
        <w:t>Sporządzania</w:t>
      </w:r>
      <w:r w:rsidR="00FA148F" w:rsidRPr="00AB3064">
        <w:t xml:space="preserve"> materiałów do Informacji Półrocznej i Rocznego Sprawozdania z realizacji rzeczowej </w:t>
      </w:r>
      <w:r w:rsidR="003F1C3C">
        <w:t xml:space="preserve">Zadań </w:t>
      </w:r>
      <w:r w:rsidR="00FA148F" w:rsidRPr="00AB3064">
        <w:t>inwestyc</w:t>
      </w:r>
      <w:r w:rsidR="003F1C3C">
        <w:t>y</w:t>
      </w:r>
      <w:r w:rsidR="00FA148F" w:rsidRPr="00AB3064">
        <w:t>j</w:t>
      </w:r>
      <w:r w:rsidR="003F1C3C">
        <w:t>nych</w:t>
      </w:r>
      <w:r w:rsidR="00FA148F" w:rsidRPr="00AB3064">
        <w:t xml:space="preserve"> ujętych w budżecie Miasta oraz </w:t>
      </w:r>
      <w:r w:rsidRPr="00AB3064">
        <w:t>do</w:t>
      </w:r>
      <w:r w:rsidR="00FA148F" w:rsidRPr="00AB3064">
        <w:t xml:space="preserve"> Informacj</w:t>
      </w:r>
      <w:r w:rsidR="002F1E05" w:rsidRPr="00AB3064">
        <w:t xml:space="preserve">i </w:t>
      </w:r>
      <w:r w:rsidR="00FA148F" w:rsidRPr="00AB3064">
        <w:t>o kształtowaniu się W</w:t>
      </w:r>
      <w:r w:rsidR="000D7813" w:rsidRPr="00AB3064">
        <w:t>PF.</w:t>
      </w:r>
    </w:p>
    <w:p w14:paraId="7D838578" w14:textId="77777777" w:rsidR="00567996" w:rsidRDefault="00567996" w:rsidP="00805844">
      <w:pPr>
        <w:pStyle w:val="Podtytu"/>
        <w:tabs>
          <w:tab w:val="left" w:pos="9923"/>
        </w:tabs>
        <w:spacing w:line="360" w:lineRule="auto"/>
        <w:ind w:left="425" w:right="425"/>
        <w:jc w:val="both"/>
        <w:rPr>
          <w:sz w:val="8"/>
          <w:szCs w:val="8"/>
        </w:rPr>
      </w:pPr>
    </w:p>
    <w:p w14:paraId="580C547A" w14:textId="77777777" w:rsidR="00EA1246" w:rsidRDefault="00EA1246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sz w:val="8"/>
          <w:szCs w:val="8"/>
        </w:rPr>
      </w:pPr>
    </w:p>
    <w:p w14:paraId="320C992F" w14:textId="77777777" w:rsidR="002C190D" w:rsidRDefault="002C190D" w:rsidP="00805844">
      <w:pPr>
        <w:pStyle w:val="Podtytu"/>
        <w:tabs>
          <w:tab w:val="left" w:pos="9923"/>
        </w:tabs>
        <w:spacing w:line="360" w:lineRule="auto"/>
        <w:ind w:left="425" w:right="425"/>
        <w:jc w:val="both"/>
        <w:rPr>
          <w:sz w:val="8"/>
          <w:szCs w:val="8"/>
        </w:rPr>
      </w:pPr>
    </w:p>
    <w:p w14:paraId="285D70D9" w14:textId="77777777" w:rsidR="002C190D" w:rsidRPr="00AB3064" w:rsidRDefault="002C190D" w:rsidP="00805844">
      <w:pPr>
        <w:pStyle w:val="Podtytu"/>
        <w:tabs>
          <w:tab w:val="left" w:pos="9923"/>
        </w:tabs>
        <w:spacing w:line="360" w:lineRule="auto"/>
        <w:ind w:left="425" w:right="425"/>
        <w:jc w:val="both"/>
        <w:rPr>
          <w:sz w:val="8"/>
          <w:szCs w:val="8"/>
        </w:rPr>
      </w:pPr>
    </w:p>
    <w:p w14:paraId="39A446F4" w14:textId="77777777" w:rsidR="00FA148F" w:rsidRPr="003B54EF" w:rsidRDefault="00FA148F" w:rsidP="00805844">
      <w:pPr>
        <w:pStyle w:val="Podtytu"/>
        <w:numPr>
          <w:ilvl w:val="0"/>
          <w:numId w:val="5"/>
        </w:numPr>
        <w:tabs>
          <w:tab w:val="clear" w:pos="862"/>
          <w:tab w:val="num" w:pos="284"/>
          <w:tab w:val="left" w:pos="9923"/>
        </w:tabs>
        <w:ind w:left="426" w:right="425" w:hanging="426"/>
        <w:rPr>
          <w:b/>
          <w:i/>
          <w:sz w:val="26"/>
          <w:szCs w:val="26"/>
          <w:u w:val="single"/>
        </w:rPr>
      </w:pPr>
      <w:r w:rsidRPr="003B54EF">
        <w:rPr>
          <w:b/>
          <w:sz w:val="26"/>
          <w:szCs w:val="26"/>
          <w:u w:val="single"/>
        </w:rPr>
        <w:t>Planowani</w:t>
      </w:r>
      <w:r w:rsidR="000474EA" w:rsidRPr="003B54EF">
        <w:rPr>
          <w:b/>
          <w:sz w:val="26"/>
          <w:szCs w:val="26"/>
          <w:u w:val="single"/>
        </w:rPr>
        <w:t xml:space="preserve">e wydatków inwestycyjnych do </w:t>
      </w:r>
      <w:r w:rsidR="007D301B" w:rsidRPr="003B54EF">
        <w:rPr>
          <w:b/>
          <w:sz w:val="26"/>
          <w:szCs w:val="26"/>
          <w:u w:val="single"/>
        </w:rPr>
        <w:t>WP</w:t>
      </w:r>
      <w:r w:rsidR="002F7FAE" w:rsidRPr="003B54EF">
        <w:rPr>
          <w:b/>
          <w:sz w:val="26"/>
          <w:szCs w:val="26"/>
          <w:u w:val="single"/>
        </w:rPr>
        <w:t>F</w:t>
      </w:r>
      <w:r w:rsidRPr="003B54EF">
        <w:rPr>
          <w:b/>
          <w:sz w:val="26"/>
          <w:szCs w:val="26"/>
          <w:u w:val="single"/>
        </w:rPr>
        <w:t xml:space="preserve"> i do budżetu Miasta:</w:t>
      </w:r>
    </w:p>
    <w:p w14:paraId="6E42C9F1" w14:textId="77777777" w:rsidR="007B4828" w:rsidRPr="003B54EF" w:rsidRDefault="007B4828" w:rsidP="00805844">
      <w:pPr>
        <w:pStyle w:val="Podtytu"/>
        <w:tabs>
          <w:tab w:val="left" w:pos="9923"/>
        </w:tabs>
        <w:ind w:right="425"/>
        <w:jc w:val="left"/>
        <w:rPr>
          <w:sz w:val="16"/>
          <w:szCs w:val="16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0"/>
      </w:tblGrid>
      <w:tr w:rsidR="003B54EF" w:rsidRPr="003B54EF" w14:paraId="1B8C15A9" w14:textId="77777777" w:rsidTr="00B7139F">
        <w:trPr>
          <w:trHeight w:val="407"/>
        </w:trPr>
        <w:tc>
          <w:tcPr>
            <w:tcW w:w="10488" w:type="dxa"/>
            <w:shd w:val="clear" w:color="auto" w:fill="auto"/>
          </w:tcPr>
          <w:p w14:paraId="134A1173" w14:textId="77777777" w:rsidR="00F966A8" w:rsidRPr="003B54EF" w:rsidRDefault="00F966A8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rPr>
                <w:b/>
                <w:i/>
                <w:iCs/>
                <w:sz w:val="28"/>
                <w:szCs w:val="28"/>
                <w:u w:val="single"/>
              </w:rPr>
            </w:pPr>
            <w:r w:rsidRPr="003B54EF">
              <w:rPr>
                <w:b/>
                <w:i/>
                <w:iCs/>
                <w:sz w:val="28"/>
                <w:szCs w:val="28"/>
                <w:u w:val="single"/>
              </w:rPr>
              <w:t xml:space="preserve">Opracowanie, opiniowanie i weryfikacja </w:t>
            </w:r>
            <w:r w:rsidR="002E5F66" w:rsidRPr="003B54EF">
              <w:rPr>
                <w:b/>
                <w:i/>
                <w:iCs/>
                <w:sz w:val="28"/>
                <w:szCs w:val="28"/>
                <w:u w:val="single"/>
              </w:rPr>
              <w:t xml:space="preserve">projektów Zadań inwestycyjnych, </w:t>
            </w:r>
            <w:r w:rsidRPr="003B54EF">
              <w:rPr>
                <w:b/>
                <w:i/>
                <w:iCs/>
                <w:sz w:val="28"/>
                <w:szCs w:val="28"/>
                <w:u w:val="single"/>
              </w:rPr>
              <w:t>wybór i</w:t>
            </w:r>
            <w:r w:rsidR="00147A87" w:rsidRPr="003B54EF">
              <w:rPr>
                <w:b/>
                <w:i/>
                <w:iCs/>
                <w:sz w:val="28"/>
                <w:szCs w:val="28"/>
                <w:u w:val="single"/>
              </w:rPr>
              <w:t> </w:t>
            </w:r>
            <w:r w:rsidRPr="00EA1246">
              <w:rPr>
                <w:b/>
                <w:i/>
                <w:iCs/>
                <w:sz w:val="28"/>
                <w:szCs w:val="28"/>
                <w:u w:val="single"/>
              </w:rPr>
              <w:t>zestawi</w:t>
            </w:r>
            <w:r w:rsidR="00C36B2A" w:rsidRPr="00EA1246">
              <w:rPr>
                <w:b/>
                <w:i/>
                <w:iCs/>
                <w:sz w:val="28"/>
                <w:szCs w:val="28"/>
                <w:u w:val="single"/>
              </w:rPr>
              <w:t>a</w:t>
            </w:r>
            <w:r w:rsidRPr="00EA1246">
              <w:rPr>
                <w:b/>
                <w:i/>
                <w:iCs/>
                <w:sz w:val="28"/>
                <w:szCs w:val="28"/>
                <w:u w:val="single"/>
              </w:rPr>
              <w:t>nie</w:t>
            </w:r>
            <w:r w:rsidRPr="003B54EF">
              <w:rPr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="002E5F66" w:rsidRPr="003B54EF">
              <w:rPr>
                <w:b/>
                <w:i/>
                <w:iCs/>
                <w:sz w:val="28"/>
                <w:szCs w:val="28"/>
                <w:u w:val="single"/>
              </w:rPr>
              <w:t>Zadań</w:t>
            </w:r>
          </w:p>
        </w:tc>
      </w:tr>
    </w:tbl>
    <w:p w14:paraId="6827C6AA" w14:textId="77777777" w:rsidR="00365EA0" w:rsidRPr="003B54EF" w:rsidRDefault="00365EA0" w:rsidP="00805844">
      <w:pPr>
        <w:pStyle w:val="Podtytu"/>
        <w:tabs>
          <w:tab w:val="left" w:pos="0"/>
          <w:tab w:val="left" w:pos="9923"/>
        </w:tabs>
        <w:ind w:left="284" w:right="425"/>
        <w:rPr>
          <w:sz w:val="16"/>
          <w:szCs w:val="16"/>
        </w:rPr>
      </w:pPr>
    </w:p>
    <w:p w14:paraId="07FC9130" w14:textId="7A777498" w:rsidR="00016CF5" w:rsidRPr="007E62BC" w:rsidRDefault="00FA148F" w:rsidP="00805844">
      <w:pPr>
        <w:pStyle w:val="Podtytu"/>
        <w:numPr>
          <w:ilvl w:val="0"/>
          <w:numId w:val="12"/>
        </w:numPr>
        <w:tabs>
          <w:tab w:val="clear" w:pos="360"/>
          <w:tab w:val="left" w:pos="357"/>
          <w:tab w:val="left" w:pos="9923"/>
        </w:tabs>
        <w:spacing w:line="360" w:lineRule="auto"/>
        <w:ind w:left="284" w:right="425" w:hanging="284"/>
        <w:jc w:val="both"/>
        <w:rPr>
          <w:b/>
          <w:u w:val="single"/>
        </w:rPr>
      </w:pPr>
      <w:r w:rsidRPr="00EA1246">
        <w:rPr>
          <w:b/>
          <w:u w:val="single"/>
        </w:rPr>
        <w:t>Jednostki Realizujące</w:t>
      </w:r>
      <w:r w:rsidRPr="00EA1246">
        <w:rPr>
          <w:b/>
        </w:rPr>
        <w:t xml:space="preserve"> </w:t>
      </w:r>
      <w:r w:rsidR="00EE3CB6" w:rsidRPr="00EA1246">
        <w:t xml:space="preserve">opracowują </w:t>
      </w:r>
      <w:r w:rsidR="0043128D" w:rsidRPr="00EA1246">
        <w:rPr>
          <w:b/>
          <w:u w:val="single"/>
        </w:rPr>
        <w:t>projekty Zadań</w:t>
      </w:r>
      <w:r w:rsidR="0043128D" w:rsidRPr="00EA1246">
        <w:t xml:space="preserve"> rocznych i wieloletnich</w:t>
      </w:r>
      <w:r w:rsidR="00EA1246" w:rsidRPr="00EA1246">
        <w:t xml:space="preserve"> (przedsięwzięć)</w:t>
      </w:r>
      <w:r w:rsidR="0043128D" w:rsidRPr="00EA1246">
        <w:t xml:space="preserve"> </w:t>
      </w:r>
      <w:r w:rsidR="00805844">
        <w:br/>
      </w:r>
      <w:r w:rsidR="0043128D" w:rsidRPr="00EA1246">
        <w:t xml:space="preserve">w </w:t>
      </w:r>
      <w:r w:rsidR="005237F0" w:rsidRPr="00EA1246">
        <w:t xml:space="preserve">skład, których wchodzą następujące dokumenty: </w:t>
      </w:r>
    </w:p>
    <w:p w14:paraId="4EA4BD9A" w14:textId="451BDEED" w:rsidR="00A03074" w:rsidRDefault="00BD7988" w:rsidP="00BD7988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</w:rPr>
      </w:pPr>
      <w:r>
        <w:rPr>
          <w:b/>
        </w:rPr>
        <w:t xml:space="preserve">a) </w:t>
      </w:r>
      <w:r w:rsidR="00016CF5" w:rsidRPr="00EA1246">
        <w:rPr>
          <w:b/>
          <w:u w:val="single"/>
        </w:rPr>
        <w:t>dla zadań rocznych:</w:t>
      </w:r>
      <w:r w:rsidR="00016CF5" w:rsidRPr="005A2716">
        <w:rPr>
          <w:b/>
        </w:rPr>
        <w:t xml:space="preserve"> </w:t>
      </w:r>
    </w:p>
    <w:p w14:paraId="5532422F" w14:textId="213B16A6" w:rsidR="003335A6" w:rsidRDefault="003335A6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>
        <w:t xml:space="preserve">- </w:t>
      </w:r>
      <w:r w:rsidR="00A03074" w:rsidRPr="00EA1246">
        <w:t>Raport Zakresu Rzeczowego</w:t>
      </w:r>
      <w:r w:rsidR="00A03074">
        <w:t>,</w:t>
      </w:r>
    </w:p>
    <w:p w14:paraId="0461BB96" w14:textId="72E0A868" w:rsidR="005A2716" w:rsidRPr="003335A6" w:rsidRDefault="00B23235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</w:rPr>
      </w:pPr>
      <w:r>
        <w:t>- Formularz nr 1a</w:t>
      </w:r>
      <w:r w:rsidR="005A2716">
        <w:t xml:space="preserve"> dla zadania </w:t>
      </w:r>
      <w:r w:rsidR="005A2716" w:rsidRPr="005A2716">
        <w:t xml:space="preserve">do nowej edycji budżetu </w:t>
      </w:r>
      <w:r w:rsidR="005A2716">
        <w:t>realizowanego</w:t>
      </w:r>
      <w:r w:rsidR="005A2716" w:rsidRPr="005A2716">
        <w:t xml:space="preserve"> ze środków własnych Miasta </w:t>
      </w:r>
      <w:r w:rsidR="00016CF5" w:rsidRPr="007E62BC">
        <w:t xml:space="preserve">lub </w:t>
      </w:r>
      <w:r w:rsidR="005A2716" w:rsidRPr="007E62BC">
        <w:t>F</w:t>
      </w:r>
      <w:r>
        <w:t>ormularz nr 1b</w:t>
      </w:r>
      <w:r w:rsidR="00016CF5" w:rsidRPr="007E62BC">
        <w:t xml:space="preserve"> </w:t>
      </w:r>
      <w:r w:rsidR="005A2716" w:rsidRPr="007E62BC">
        <w:t xml:space="preserve">dla zadania do nowej edycji budżetu z udziałem środków bezzwrotnych, </w:t>
      </w:r>
    </w:p>
    <w:p w14:paraId="18DEF941" w14:textId="4D9496FD" w:rsidR="005A2716" w:rsidRPr="007E62BC" w:rsidRDefault="005A2716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 w:rsidRPr="007E62BC">
        <w:rPr>
          <w:b/>
          <w:u w:val="single"/>
        </w:rPr>
        <w:t xml:space="preserve">b) </w:t>
      </w:r>
      <w:r w:rsidR="00016CF5" w:rsidRPr="007E62BC">
        <w:rPr>
          <w:b/>
          <w:u w:val="single"/>
        </w:rPr>
        <w:t>dla zadań wieloletnich</w:t>
      </w:r>
      <w:r w:rsidR="007E62BC">
        <w:rPr>
          <w:b/>
          <w:u w:val="single"/>
        </w:rPr>
        <w:t xml:space="preserve"> (przedsięwzięć)</w:t>
      </w:r>
      <w:r w:rsidR="00016CF5" w:rsidRPr="007E62BC">
        <w:rPr>
          <w:b/>
          <w:u w:val="single"/>
        </w:rPr>
        <w:t>:</w:t>
      </w:r>
    </w:p>
    <w:p w14:paraId="45A920D2" w14:textId="77777777" w:rsidR="005A2716" w:rsidRPr="007E62BC" w:rsidRDefault="005A2716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 w:rsidRPr="007E62BC">
        <w:t xml:space="preserve">- </w:t>
      </w:r>
      <w:r w:rsidR="00016CF5" w:rsidRPr="007E62BC">
        <w:t xml:space="preserve">Raport Zakresu Rzeczowego, </w:t>
      </w:r>
    </w:p>
    <w:p w14:paraId="44BD6531" w14:textId="77777777" w:rsidR="005A2716" w:rsidRPr="007E62BC" w:rsidRDefault="005A2716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 w:rsidRPr="007E62BC">
        <w:t xml:space="preserve">- </w:t>
      </w:r>
      <w:r w:rsidR="005237F0" w:rsidRPr="007E62BC">
        <w:t>Raport Zakresu Całkowitego</w:t>
      </w:r>
      <w:r w:rsidRPr="007E62BC">
        <w:t>,</w:t>
      </w:r>
    </w:p>
    <w:p w14:paraId="7310DC6A" w14:textId="77777777" w:rsidR="003335A6" w:rsidRDefault="00B23235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>
        <w:t>- Formularz nr 1a</w:t>
      </w:r>
      <w:r w:rsidR="005A2716" w:rsidRPr="007E62BC">
        <w:t xml:space="preserve"> dla przedsięwzięcia do nowej edycji budżetu/WPF realizowanego ze środków wł</w:t>
      </w:r>
      <w:r>
        <w:t>asnych Miasta lub Formularz nr1b</w:t>
      </w:r>
      <w:r w:rsidR="005A2716" w:rsidRPr="00EA1246">
        <w:t xml:space="preserve"> </w:t>
      </w:r>
      <w:r w:rsidR="005A2716">
        <w:t>dla przedsięwzięcia</w:t>
      </w:r>
      <w:r w:rsidR="005A2716" w:rsidRPr="005A2716">
        <w:t xml:space="preserve"> do nowej edycji budżetu</w:t>
      </w:r>
      <w:r w:rsidR="005A2716">
        <w:t>/WPF</w:t>
      </w:r>
      <w:r w:rsidR="005A2716" w:rsidRPr="005A2716">
        <w:t xml:space="preserve"> z udziałem środków bezzwrotnych</w:t>
      </w:r>
      <w:r w:rsidR="005A2716">
        <w:t>.</w:t>
      </w:r>
    </w:p>
    <w:p w14:paraId="14FB6F41" w14:textId="73FF9C4D" w:rsidR="005A2716" w:rsidRPr="00447D41" w:rsidRDefault="003335A6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u w:val="single"/>
        </w:rPr>
      </w:pPr>
      <w:r w:rsidRPr="00447D41">
        <w:rPr>
          <w:u w:val="single"/>
        </w:rPr>
        <w:t>W przypadku planowania / lub pojawienia się zobowiązania zaliczanego do tytułu dłużneg</w:t>
      </w:r>
      <w:r w:rsidR="00643168" w:rsidRPr="00447D41">
        <w:rPr>
          <w:u w:val="single"/>
        </w:rPr>
        <w:t>o należy wypełnić Formularz WPF-</w:t>
      </w:r>
      <w:r w:rsidRPr="00447D41">
        <w:rPr>
          <w:u w:val="single"/>
        </w:rPr>
        <w:t>TD i przesłać go wraz z Formularzem 1a.</w:t>
      </w:r>
      <w:r w:rsidR="005A2716" w:rsidRPr="00447D41">
        <w:rPr>
          <w:u w:val="single"/>
        </w:rPr>
        <w:t xml:space="preserve"> </w:t>
      </w:r>
    </w:p>
    <w:p w14:paraId="6963741E" w14:textId="517C591D" w:rsidR="002C190D" w:rsidRPr="00716677" w:rsidRDefault="005237F0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color w:val="FF0000"/>
          <w:u w:val="single"/>
        </w:rPr>
      </w:pPr>
      <w:r>
        <w:t xml:space="preserve">Wyżej wymienione dokumenty </w:t>
      </w:r>
      <w:r w:rsidR="00FA148F" w:rsidRPr="003B54EF">
        <w:t>po zaopiniowaniu przez przypisaną</w:t>
      </w:r>
      <w:r w:rsidR="00FA148F" w:rsidRPr="003B54EF">
        <w:rPr>
          <w:b/>
        </w:rPr>
        <w:t xml:space="preserve"> Jednostkę Nadzorującą </w:t>
      </w:r>
      <w:r w:rsidR="00D06B8E" w:rsidRPr="003B54EF">
        <w:rPr>
          <w:bCs/>
        </w:rPr>
        <w:t xml:space="preserve">oraz </w:t>
      </w:r>
      <w:r w:rsidR="005D451B" w:rsidRPr="003B54EF">
        <w:rPr>
          <w:b/>
        </w:rPr>
        <w:t>Kierującego pionem</w:t>
      </w:r>
      <w:r w:rsidR="009676F5" w:rsidRPr="003B54EF">
        <w:rPr>
          <w:b/>
        </w:rPr>
        <w:t>,</w:t>
      </w:r>
      <w:r w:rsidR="00D06B8E" w:rsidRPr="003B54EF">
        <w:rPr>
          <w:b/>
        </w:rPr>
        <w:t xml:space="preserve"> </w:t>
      </w:r>
      <w:r w:rsidR="00FA148F" w:rsidRPr="00716677">
        <w:rPr>
          <w:b/>
          <w:bCs/>
          <w:u w:val="single"/>
        </w:rPr>
        <w:t xml:space="preserve">przesyłają do Wydziału </w:t>
      </w:r>
      <w:r w:rsidR="003F3278" w:rsidRPr="00716677">
        <w:rPr>
          <w:b/>
          <w:bCs/>
          <w:u w:val="single"/>
        </w:rPr>
        <w:t>Strategii</w:t>
      </w:r>
      <w:r w:rsidR="006606AD" w:rsidRPr="00716677">
        <w:rPr>
          <w:b/>
          <w:bCs/>
          <w:u w:val="single"/>
        </w:rPr>
        <w:t>,</w:t>
      </w:r>
      <w:r w:rsidR="003F3278" w:rsidRPr="00716677">
        <w:rPr>
          <w:b/>
          <w:bCs/>
          <w:u w:val="single"/>
        </w:rPr>
        <w:t xml:space="preserve"> </w:t>
      </w:r>
      <w:r w:rsidR="00FA148F" w:rsidRPr="00716677">
        <w:rPr>
          <w:b/>
          <w:bCs/>
          <w:u w:val="single"/>
        </w:rPr>
        <w:t>Planow</w:t>
      </w:r>
      <w:r w:rsidR="00A753B3" w:rsidRPr="00716677">
        <w:rPr>
          <w:b/>
          <w:bCs/>
          <w:u w:val="single"/>
        </w:rPr>
        <w:t>ania i Monitorowania Inwestycji</w:t>
      </w:r>
      <w:r w:rsidR="00FA148F" w:rsidRPr="00716677">
        <w:rPr>
          <w:b/>
          <w:bCs/>
          <w:u w:val="single"/>
        </w:rPr>
        <w:t>:</w:t>
      </w:r>
    </w:p>
    <w:p w14:paraId="2CC271EB" w14:textId="77777777" w:rsidR="007E62BC" w:rsidRDefault="007E62BC" w:rsidP="00805844">
      <w:pPr>
        <w:pStyle w:val="Podtytu"/>
        <w:tabs>
          <w:tab w:val="left" w:pos="9923"/>
        </w:tabs>
        <w:spacing w:line="360" w:lineRule="auto"/>
        <w:ind w:left="284" w:right="425"/>
        <w:rPr>
          <w:iCs/>
          <w:u w:val="single"/>
        </w:rPr>
      </w:pPr>
    </w:p>
    <w:p w14:paraId="0953FF08" w14:textId="77777777" w:rsidR="00FE2D2B" w:rsidRPr="003B54EF" w:rsidRDefault="00FE2D2B" w:rsidP="00805844">
      <w:pPr>
        <w:pStyle w:val="Podtytu"/>
        <w:tabs>
          <w:tab w:val="left" w:pos="9923"/>
        </w:tabs>
        <w:spacing w:line="360" w:lineRule="auto"/>
        <w:ind w:left="284" w:right="425"/>
        <w:rPr>
          <w:b/>
          <w:u w:val="single"/>
        </w:rPr>
      </w:pPr>
      <w:r w:rsidRPr="003B54EF">
        <w:rPr>
          <w:iCs/>
          <w:u w:val="single"/>
        </w:rPr>
        <w:t xml:space="preserve">A. dla </w:t>
      </w:r>
      <w:r w:rsidR="00073EAC">
        <w:rPr>
          <w:iCs/>
          <w:u w:val="single"/>
        </w:rPr>
        <w:t>Zadań inwestycyjnych</w:t>
      </w:r>
      <w:r w:rsidRPr="003B54EF">
        <w:rPr>
          <w:iCs/>
          <w:u w:val="single"/>
        </w:rPr>
        <w:t xml:space="preserve"> </w:t>
      </w:r>
      <w:r w:rsidRPr="003B54EF">
        <w:rPr>
          <w:b/>
          <w:iCs/>
          <w:u w:val="single"/>
        </w:rPr>
        <w:t>strategicznych i programowych</w:t>
      </w:r>
      <w:r w:rsidR="00031439" w:rsidRPr="003B54EF">
        <w:rPr>
          <w:b/>
          <w:iCs/>
          <w:u w:val="single"/>
        </w:rPr>
        <w:t>:</w:t>
      </w:r>
    </w:p>
    <w:tbl>
      <w:tblPr>
        <w:tblW w:w="10724" w:type="dxa"/>
        <w:tblLayout w:type="fixed"/>
        <w:tblLook w:val="01E0" w:firstRow="1" w:lastRow="1" w:firstColumn="1" w:lastColumn="1" w:noHBand="0" w:noVBand="0"/>
      </w:tblPr>
      <w:tblGrid>
        <w:gridCol w:w="5353"/>
        <w:gridCol w:w="236"/>
        <w:gridCol w:w="5135"/>
      </w:tblGrid>
      <w:tr w:rsidR="003B54EF" w:rsidRPr="003B54EF" w14:paraId="791FAAB1" w14:textId="77777777" w:rsidTr="00B7139F">
        <w:trPr>
          <w:trHeight w:val="655"/>
        </w:trPr>
        <w:tc>
          <w:tcPr>
            <w:tcW w:w="5353" w:type="dxa"/>
            <w:shd w:val="clear" w:color="auto" w:fill="auto"/>
          </w:tcPr>
          <w:p w14:paraId="766B7E4A" w14:textId="77777777" w:rsidR="009D5198" w:rsidRPr="003B54EF" w:rsidRDefault="006204AD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dla </w:t>
            </w:r>
            <w:r w:rsidR="008114E4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Zadań </w:t>
            </w:r>
            <w:r w:rsidR="00FA148F" w:rsidRPr="003B54EF">
              <w:rPr>
                <w:b/>
                <w:i/>
                <w:iCs/>
                <w:sz w:val="22"/>
                <w:szCs w:val="22"/>
                <w:u w:val="single"/>
              </w:rPr>
              <w:t>wieloletnich</w:t>
            </w:r>
            <w:r w:rsidR="009D5198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(przedsięwzięć)</w:t>
            </w:r>
            <w:r w:rsidR="00FA148F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, </w:t>
            </w:r>
          </w:p>
          <w:p w14:paraId="14D8D96B" w14:textId="77777777" w:rsidR="00FA148F" w:rsidRPr="003B54EF" w:rsidRDefault="009D5198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ujętych w obowiązującym </w:t>
            </w:r>
            <w:r w:rsidR="00FA148F" w:rsidRPr="003B54EF">
              <w:rPr>
                <w:b/>
                <w:i/>
                <w:iCs/>
                <w:sz w:val="22"/>
                <w:szCs w:val="22"/>
                <w:u w:val="single"/>
              </w:rPr>
              <w:t>WP</w:t>
            </w:r>
            <w:r w:rsidR="00EB0989" w:rsidRPr="003B54EF">
              <w:rPr>
                <w:b/>
                <w:i/>
                <w:iCs/>
                <w:sz w:val="22"/>
                <w:szCs w:val="22"/>
                <w:u w:val="single"/>
              </w:rPr>
              <w:t>F</w:t>
            </w:r>
            <w:r w:rsidR="00FA148F" w:rsidRPr="003B54EF">
              <w:rPr>
                <w:b/>
                <w:i/>
                <w:iCs/>
                <w:sz w:val="22"/>
                <w:szCs w:val="22"/>
                <w:u w:val="single"/>
              </w:rPr>
              <w:t>:</w:t>
            </w:r>
          </w:p>
        </w:tc>
        <w:tc>
          <w:tcPr>
            <w:tcW w:w="236" w:type="dxa"/>
            <w:shd w:val="clear" w:color="auto" w:fill="auto"/>
          </w:tcPr>
          <w:p w14:paraId="5E198D26" w14:textId="77777777" w:rsidR="00FA148F" w:rsidRPr="003B54EF" w:rsidRDefault="00FA148F" w:rsidP="00805844">
            <w:pPr>
              <w:pStyle w:val="Podtytu"/>
              <w:tabs>
                <w:tab w:val="left" w:pos="9923"/>
              </w:tabs>
              <w:spacing w:line="360" w:lineRule="auto"/>
              <w:ind w:right="425"/>
              <w:jc w:val="both"/>
              <w:rPr>
                <w:bCs/>
                <w:u w:val="single"/>
              </w:rPr>
            </w:pPr>
          </w:p>
        </w:tc>
        <w:tc>
          <w:tcPr>
            <w:tcW w:w="5135" w:type="dxa"/>
            <w:shd w:val="clear" w:color="auto" w:fill="auto"/>
          </w:tcPr>
          <w:p w14:paraId="1548DC40" w14:textId="77777777" w:rsidR="009D5198" w:rsidRPr="003B54EF" w:rsidRDefault="00FA148F" w:rsidP="00805844">
            <w:pPr>
              <w:pStyle w:val="Podtytu"/>
              <w:tabs>
                <w:tab w:val="left" w:pos="9923"/>
              </w:tabs>
              <w:ind w:left="142" w:right="425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dla </w:t>
            </w:r>
            <w:r w:rsidR="00073EAC">
              <w:rPr>
                <w:b/>
                <w:i/>
                <w:iCs/>
                <w:sz w:val="22"/>
                <w:szCs w:val="22"/>
                <w:u w:val="single"/>
              </w:rPr>
              <w:t>Zadań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="006C21CE" w:rsidRPr="003B54EF">
              <w:rPr>
                <w:b/>
                <w:i/>
                <w:iCs/>
                <w:sz w:val="22"/>
                <w:szCs w:val="22"/>
                <w:u w:val="single"/>
              </w:rPr>
              <w:t>nowych</w:t>
            </w:r>
            <w:r w:rsidR="009D5198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(wieloletnich i rocznych)</w:t>
            </w:r>
            <w:r w:rsidR="00CF539E" w:rsidRPr="003B54EF">
              <w:rPr>
                <w:b/>
                <w:i/>
                <w:iCs/>
                <w:sz w:val="22"/>
                <w:szCs w:val="22"/>
                <w:u w:val="single"/>
              </w:rPr>
              <w:t>,</w:t>
            </w:r>
          </w:p>
          <w:p w14:paraId="273636E1" w14:textId="77777777" w:rsidR="00FA148F" w:rsidRPr="003B54EF" w:rsidRDefault="009317AA" w:rsidP="00805844">
            <w:pPr>
              <w:pStyle w:val="Podtytu"/>
              <w:tabs>
                <w:tab w:val="left" w:pos="9923"/>
              </w:tabs>
              <w:ind w:left="142" w:right="425"/>
              <w:rPr>
                <w:b/>
                <w:i/>
                <w:iCs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="000474EA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nie ujętych w obowiązującym 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WP</w:t>
            </w:r>
            <w:r w:rsidR="00EB0989" w:rsidRPr="003B54EF">
              <w:rPr>
                <w:b/>
                <w:i/>
                <w:iCs/>
                <w:sz w:val="22"/>
                <w:szCs w:val="22"/>
                <w:u w:val="single"/>
              </w:rPr>
              <w:t>F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: </w:t>
            </w:r>
            <w:r w:rsidR="00FA148F" w:rsidRPr="003B54EF">
              <w:rPr>
                <w:b/>
                <w:i/>
                <w:iCs/>
                <w:u w:val="single"/>
              </w:rPr>
              <w:t xml:space="preserve"> </w:t>
            </w:r>
          </w:p>
          <w:p w14:paraId="65E40EFB" w14:textId="77777777" w:rsidR="005928D3" w:rsidRPr="003B54EF" w:rsidRDefault="005928D3" w:rsidP="00805844">
            <w:pPr>
              <w:pStyle w:val="Podtytu"/>
              <w:tabs>
                <w:tab w:val="left" w:pos="9923"/>
              </w:tabs>
              <w:ind w:left="142" w:right="425"/>
              <w:jc w:val="left"/>
              <w:rPr>
                <w:bCs/>
                <w:i/>
                <w:iCs/>
                <w:u w:val="single"/>
              </w:rPr>
            </w:pPr>
          </w:p>
        </w:tc>
      </w:tr>
      <w:tr w:rsidR="003B54EF" w:rsidRPr="003B54EF" w14:paraId="1A883CC6" w14:textId="77777777" w:rsidTr="00B7139F">
        <w:tc>
          <w:tcPr>
            <w:tcW w:w="5353" w:type="dxa"/>
            <w:shd w:val="clear" w:color="auto" w:fill="auto"/>
          </w:tcPr>
          <w:p w14:paraId="1F8E913C" w14:textId="4A6DD812" w:rsidR="007F76F5" w:rsidRPr="007E62BC" w:rsidRDefault="002C190D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ins w:id="0" w:author="Agnieszka Janik" w:date="2019-05-29T16:02:00Z"/>
                <w:b/>
                <w:color w:val="FF0000"/>
                <w:sz w:val="22"/>
                <w:szCs w:val="22"/>
              </w:rPr>
            </w:pPr>
            <w:r w:rsidRPr="007E62BC">
              <w:rPr>
                <w:b/>
                <w:bCs/>
                <w:sz w:val="22"/>
                <w:szCs w:val="22"/>
              </w:rPr>
              <w:t xml:space="preserve">a) </w:t>
            </w:r>
            <w:r w:rsidR="00106DAF" w:rsidRPr="007E62BC">
              <w:rPr>
                <w:b/>
                <w:bCs/>
                <w:sz w:val="22"/>
                <w:szCs w:val="22"/>
              </w:rPr>
              <w:t>projekty</w:t>
            </w:r>
            <w:r w:rsidR="002E5F66" w:rsidRPr="007E62BC">
              <w:rPr>
                <w:b/>
                <w:bCs/>
                <w:sz w:val="22"/>
                <w:szCs w:val="22"/>
              </w:rPr>
              <w:t xml:space="preserve"> Zadań</w:t>
            </w:r>
            <w:r w:rsidR="00FA148F" w:rsidRPr="007E62BC">
              <w:rPr>
                <w:sz w:val="22"/>
                <w:szCs w:val="22"/>
              </w:rPr>
              <w:t xml:space="preserve"> </w:t>
            </w:r>
            <w:r w:rsidR="00310A20" w:rsidRPr="007E62BC">
              <w:rPr>
                <w:b/>
                <w:bCs/>
                <w:sz w:val="22"/>
                <w:szCs w:val="22"/>
              </w:rPr>
              <w:t>inwestycyjnych</w:t>
            </w:r>
            <w:r w:rsidR="00FA148F" w:rsidRPr="007E62BC">
              <w:rPr>
                <w:b/>
                <w:bCs/>
                <w:sz w:val="22"/>
                <w:szCs w:val="22"/>
              </w:rPr>
              <w:t xml:space="preserve"> </w:t>
            </w:r>
            <w:r w:rsidR="00FA148F" w:rsidRPr="007E62BC">
              <w:rPr>
                <w:sz w:val="22"/>
                <w:szCs w:val="22"/>
              </w:rPr>
              <w:t>planowanych do budżetu Miasta na rok nastę</w:t>
            </w:r>
            <w:r w:rsidR="00745585" w:rsidRPr="007E62BC">
              <w:rPr>
                <w:sz w:val="22"/>
                <w:szCs w:val="22"/>
              </w:rPr>
              <w:t xml:space="preserve">pny i do </w:t>
            </w:r>
            <w:r w:rsidR="00E969CB" w:rsidRPr="007E62BC">
              <w:rPr>
                <w:sz w:val="22"/>
                <w:szCs w:val="22"/>
              </w:rPr>
              <w:t xml:space="preserve">nowej edycji </w:t>
            </w:r>
            <w:r w:rsidR="00D90478" w:rsidRPr="007E62BC">
              <w:rPr>
                <w:sz w:val="22"/>
                <w:szCs w:val="22"/>
              </w:rPr>
              <w:t xml:space="preserve">WPF - </w:t>
            </w:r>
            <w:r w:rsidR="002E5F66" w:rsidRPr="007E62BC">
              <w:rPr>
                <w:sz w:val="22"/>
                <w:szCs w:val="22"/>
              </w:rPr>
              <w:t>zawierają dokumenty</w:t>
            </w:r>
            <w:r w:rsidR="007E62BC" w:rsidRPr="007E62BC">
              <w:rPr>
                <w:sz w:val="22"/>
                <w:szCs w:val="22"/>
              </w:rPr>
              <w:t xml:space="preserve"> wymienione w pkt. 1b</w:t>
            </w:r>
            <w:r w:rsidR="004B33E3">
              <w:rPr>
                <w:sz w:val="22"/>
                <w:szCs w:val="22"/>
              </w:rPr>
              <w:t xml:space="preserve"> -</w:t>
            </w:r>
            <w:r w:rsidR="007E62BC" w:rsidRPr="007E62BC">
              <w:rPr>
                <w:b/>
                <w:sz w:val="22"/>
                <w:szCs w:val="22"/>
              </w:rPr>
              <w:t xml:space="preserve"> </w:t>
            </w:r>
            <w:r w:rsidR="00FA148F" w:rsidRPr="007E62BC">
              <w:rPr>
                <w:b/>
                <w:sz w:val="22"/>
                <w:szCs w:val="22"/>
              </w:rPr>
              <w:t>w</w:t>
            </w:r>
            <w:r w:rsidR="00FA148F" w:rsidRPr="003B54EF">
              <w:rPr>
                <w:b/>
                <w:sz w:val="22"/>
                <w:szCs w:val="22"/>
              </w:rPr>
              <w:t xml:space="preserve"> ciągu roku, lecz nie później niż</w:t>
            </w:r>
            <w:r w:rsidR="00FA148F" w:rsidRPr="003B54EF">
              <w:rPr>
                <w:sz w:val="22"/>
                <w:szCs w:val="22"/>
              </w:rPr>
              <w:t> </w:t>
            </w:r>
            <w:r w:rsidR="00FA148F" w:rsidRPr="003B54EF">
              <w:rPr>
                <w:b/>
                <w:sz w:val="22"/>
                <w:szCs w:val="22"/>
                <w:u w:val="single"/>
              </w:rPr>
              <w:t>do 15 września</w:t>
            </w:r>
            <w:r w:rsidR="00FA148F" w:rsidRPr="003B54EF">
              <w:rPr>
                <w:b/>
                <w:sz w:val="22"/>
                <w:szCs w:val="22"/>
              </w:rPr>
              <w:t>.</w:t>
            </w:r>
          </w:p>
          <w:p w14:paraId="31B6D182" w14:textId="77777777" w:rsidR="003317AA" w:rsidRPr="003B54EF" w:rsidRDefault="003317AA" w:rsidP="00805844">
            <w:pPr>
              <w:pStyle w:val="Podtytu"/>
              <w:tabs>
                <w:tab w:val="num" w:pos="0"/>
                <w:tab w:val="left" w:pos="9923"/>
              </w:tabs>
              <w:ind w:right="425"/>
              <w:jc w:val="both"/>
              <w:rPr>
                <w:b/>
                <w:i/>
                <w:sz w:val="22"/>
                <w:szCs w:val="22"/>
              </w:rPr>
            </w:pPr>
          </w:p>
          <w:p w14:paraId="3B6669F6" w14:textId="58714532" w:rsidR="00FA148F" w:rsidRPr="003B54EF" w:rsidRDefault="002C190D" w:rsidP="00805844">
            <w:pPr>
              <w:pStyle w:val="Podtytu"/>
              <w:widowControl w:val="0"/>
              <w:tabs>
                <w:tab w:val="left" w:pos="9923"/>
              </w:tabs>
              <w:suppressAutoHyphens/>
              <w:adjustRightInd w:val="0"/>
              <w:ind w:right="425"/>
              <w:jc w:val="both"/>
              <w:textAlignment w:val="baseline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b) </w:t>
            </w:r>
            <w:r w:rsidRPr="007E62BC">
              <w:rPr>
                <w:b/>
                <w:bCs/>
                <w:sz w:val="22"/>
                <w:szCs w:val="22"/>
              </w:rPr>
              <w:t>k</w:t>
            </w:r>
            <w:r w:rsidR="00B00437" w:rsidRPr="007E62BC">
              <w:rPr>
                <w:b/>
                <w:bCs/>
                <w:sz w:val="22"/>
                <w:szCs w:val="22"/>
              </w:rPr>
              <w:t xml:space="preserve">orekty </w:t>
            </w:r>
            <w:r w:rsidR="00581095" w:rsidRPr="007E62BC">
              <w:rPr>
                <w:b/>
                <w:bCs/>
                <w:sz w:val="22"/>
                <w:szCs w:val="22"/>
              </w:rPr>
              <w:t>p</w:t>
            </w:r>
            <w:r w:rsidR="00A37279" w:rsidRPr="007E62BC">
              <w:rPr>
                <w:b/>
                <w:bCs/>
                <w:sz w:val="22"/>
                <w:szCs w:val="22"/>
              </w:rPr>
              <w:t>rojektów</w:t>
            </w:r>
            <w:r w:rsidR="00DD0236" w:rsidRPr="007E62BC">
              <w:rPr>
                <w:b/>
                <w:bCs/>
                <w:sz w:val="22"/>
                <w:szCs w:val="22"/>
              </w:rPr>
              <w:t xml:space="preserve"> Zadań </w:t>
            </w:r>
            <w:r w:rsidRPr="007E62BC">
              <w:rPr>
                <w:b/>
                <w:bCs/>
                <w:sz w:val="22"/>
                <w:szCs w:val="22"/>
              </w:rPr>
              <w:t xml:space="preserve">inwestycyjnych </w:t>
            </w:r>
            <w:r w:rsidR="00B00437" w:rsidRPr="007E62BC">
              <w:rPr>
                <w:b/>
                <w:bCs/>
                <w:sz w:val="22"/>
                <w:szCs w:val="22"/>
              </w:rPr>
              <w:t>-</w:t>
            </w:r>
            <w:r w:rsidR="00EE3CB6" w:rsidRPr="007E62BC">
              <w:rPr>
                <w:b/>
                <w:bCs/>
                <w:sz w:val="22"/>
                <w:szCs w:val="22"/>
              </w:rPr>
              <w:t xml:space="preserve"> </w:t>
            </w:r>
            <w:r w:rsidR="00B00437" w:rsidRPr="007E62BC">
              <w:rPr>
                <w:bCs/>
                <w:sz w:val="22"/>
                <w:szCs w:val="22"/>
              </w:rPr>
              <w:t xml:space="preserve">w </w:t>
            </w:r>
            <w:r w:rsidR="00FA148F" w:rsidRPr="007E62BC">
              <w:rPr>
                <w:bCs/>
                <w:sz w:val="22"/>
                <w:szCs w:val="22"/>
              </w:rPr>
              <w:t xml:space="preserve">przypadku konieczności </w:t>
            </w:r>
            <w:r w:rsidR="007A1EB5" w:rsidRPr="007E62BC">
              <w:rPr>
                <w:bCs/>
                <w:sz w:val="22"/>
                <w:szCs w:val="22"/>
              </w:rPr>
              <w:t>zmiany danych w</w:t>
            </w:r>
            <w:r w:rsidR="00DD0236" w:rsidRPr="007E62BC">
              <w:rPr>
                <w:bCs/>
                <w:sz w:val="22"/>
                <w:szCs w:val="22"/>
              </w:rPr>
              <w:t xml:space="preserve"> </w:t>
            </w:r>
            <w:r w:rsidRPr="007E62BC">
              <w:rPr>
                <w:bCs/>
                <w:sz w:val="22"/>
                <w:szCs w:val="22"/>
              </w:rPr>
              <w:t>p</w:t>
            </w:r>
            <w:r w:rsidR="00DD0236" w:rsidRPr="007E62BC">
              <w:rPr>
                <w:bCs/>
                <w:sz w:val="22"/>
                <w:szCs w:val="22"/>
              </w:rPr>
              <w:t>rojektach Zadań</w:t>
            </w:r>
            <w:r w:rsidR="00FA148F" w:rsidRPr="003B54EF">
              <w:rPr>
                <w:bCs/>
                <w:sz w:val="22"/>
                <w:szCs w:val="22"/>
              </w:rPr>
              <w:t xml:space="preserve"> </w:t>
            </w:r>
            <w:r w:rsidR="00FC7762" w:rsidRPr="003B54EF">
              <w:rPr>
                <w:bCs/>
                <w:sz w:val="22"/>
                <w:szCs w:val="22"/>
              </w:rPr>
              <w:t>–</w:t>
            </w:r>
            <w:r w:rsidR="007E62BC">
              <w:rPr>
                <w:bCs/>
                <w:sz w:val="22"/>
                <w:szCs w:val="22"/>
              </w:rPr>
              <w:t xml:space="preserve"> </w:t>
            </w:r>
            <w:r w:rsidR="00FA148F" w:rsidRPr="003B54EF">
              <w:rPr>
                <w:bCs/>
                <w:sz w:val="22"/>
                <w:szCs w:val="22"/>
              </w:rPr>
              <w:t xml:space="preserve">w terminie </w:t>
            </w:r>
            <w:r w:rsidR="00FA148F" w:rsidRPr="003B54EF">
              <w:rPr>
                <w:b/>
                <w:sz w:val="22"/>
                <w:szCs w:val="22"/>
                <w:u w:val="single"/>
              </w:rPr>
              <w:t>do 10 października</w:t>
            </w:r>
            <w:r w:rsidR="00FA148F" w:rsidRPr="003B54EF">
              <w:rPr>
                <w:b/>
                <w:sz w:val="22"/>
                <w:szCs w:val="22"/>
              </w:rPr>
              <w:t>.</w:t>
            </w:r>
          </w:p>
          <w:p w14:paraId="62FBE0ED" w14:textId="77777777" w:rsidR="00A16418" w:rsidRPr="003B54EF" w:rsidRDefault="00A16418" w:rsidP="00805844">
            <w:pPr>
              <w:pStyle w:val="Podtytu"/>
              <w:widowControl w:val="0"/>
              <w:tabs>
                <w:tab w:val="left" w:pos="9923"/>
              </w:tabs>
              <w:suppressAutoHyphens/>
              <w:adjustRightInd w:val="0"/>
              <w:ind w:right="425"/>
              <w:jc w:val="both"/>
              <w:textAlignment w:val="baseline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73F0C6C6" w14:textId="77777777" w:rsidR="00FA148F" w:rsidRPr="003B54EF" w:rsidRDefault="00FA148F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Cs/>
                <w:u w:val="single"/>
              </w:rPr>
            </w:pPr>
          </w:p>
        </w:tc>
        <w:tc>
          <w:tcPr>
            <w:tcW w:w="5135" w:type="dxa"/>
            <w:shd w:val="clear" w:color="auto" w:fill="auto"/>
          </w:tcPr>
          <w:p w14:paraId="7706A299" w14:textId="6035EF55" w:rsidR="00FA148F" w:rsidRPr="003B54EF" w:rsidRDefault="00FA148F" w:rsidP="00805844">
            <w:pPr>
              <w:pStyle w:val="Podtytu"/>
              <w:numPr>
                <w:ilvl w:val="1"/>
                <w:numId w:val="20"/>
              </w:numPr>
              <w:tabs>
                <w:tab w:val="left" w:pos="9923"/>
              </w:tabs>
              <w:ind w:right="425"/>
              <w:jc w:val="both"/>
              <w:rPr>
                <w:b/>
                <w:sz w:val="22"/>
                <w:szCs w:val="22"/>
              </w:rPr>
            </w:pPr>
            <w:r w:rsidRPr="003B54EF">
              <w:rPr>
                <w:b/>
                <w:sz w:val="22"/>
                <w:szCs w:val="22"/>
              </w:rPr>
              <w:t>Listy rankingowe</w:t>
            </w:r>
            <w:r w:rsidR="006204AD" w:rsidRPr="003B54EF">
              <w:rPr>
                <w:bCs/>
                <w:sz w:val="22"/>
                <w:szCs w:val="22"/>
              </w:rPr>
              <w:t xml:space="preserve"> w poszczególnych </w:t>
            </w:r>
            <w:r w:rsidR="00716677">
              <w:rPr>
                <w:bCs/>
                <w:sz w:val="22"/>
                <w:szCs w:val="22"/>
              </w:rPr>
              <w:t>D</w:t>
            </w:r>
            <w:r w:rsidR="003317AA" w:rsidRPr="003335A6">
              <w:rPr>
                <w:bCs/>
                <w:sz w:val="22"/>
                <w:szCs w:val="22"/>
              </w:rPr>
              <w:t>ziedzinach</w:t>
            </w:r>
            <w:r w:rsidR="003317AA">
              <w:rPr>
                <w:bCs/>
                <w:sz w:val="22"/>
                <w:szCs w:val="22"/>
              </w:rPr>
              <w:t xml:space="preserve"> </w:t>
            </w:r>
            <w:r w:rsidR="00252092" w:rsidRPr="003B54EF">
              <w:rPr>
                <w:bCs/>
                <w:sz w:val="22"/>
                <w:szCs w:val="22"/>
              </w:rPr>
              <w:t>zawierające</w:t>
            </w:r>
            <w:r w:rsidRPr="003B54EF">
              <w:rPr>
                <w:bCs/>
                <w:sz w:val="22"/>
                <w:szCs w:val="22"/>
              </w:rPr>
              <w:t xml:space="preserve"> wnioskow</w:t>
            </w:r>
            <w:r w:rsidR="004D6A2C" w:rsidRPr="003B54EF">
              <w:rPr>
                <w:bCs/>
                <w:sz w:val="22"/>
                <w:szCs w:val="22"/>
              </w:rPr>
              <w:t xml:space="preserve">ane </w:t>
            </w:r>
            <w:r w:rsidR="00A37279" w:rsidRPr="003B54EF">
              <w:rPr>
                <w:bCs/>
                <w:sz w:val="22"/>
                <w:szCs w:val="22"/>
              </w:rPr>
              <w:t>Zadania inwestycyjne</w:t>
            </w:r>
            <w:r w:rsidR="009676F5" w:rsidRPr="003B54EF">
              <w:rPr>
                <w:bCs/>
                <w:sz w:val="22"/>
                <w:szCs w:val="22"/>
              </w:rPr>
              <w:t xml:space="preserve"> - </w:t>
            </w:r>
            <w:r w:rsidR="00A37279" w:rsidRPr="003B54EF">
              <w:rPr>
                <w:bCs/>
                <w:sz w:val="22"/>
                <w:szCs w:val="22"/>
              </w:rPr>
              <w:t xml:space="preserve"> </w:t>
            </w:r>
            <w:r w:rsidR="007F76F5" w:rsidRPr="003B54EF">
              <w:rPr>
                <w:bCs/>
                <w:sz w:val="22"/>
                <w:szCs w:val="22"/>
              </w:rPr>
              <w:t xml:space="preserve">przygotowywane </w:t>
            </w:r>
            <w:r w:rsidR="003F3278">
              <w:rPr>
                <w:bCs/>
                <w:sz w:val="22"/>
                <w:szCs w:val="22"/>
              </w:rPr>
              <w:t>są</w:t>
            </w:r>
            <w:r w:rsidR="007F76F5" w:rsidRPr="003B54EF">
              <w:rPr>
                <w:bCs/>
                <w:sz w:val="22"/>
                <w:szCs w:val="22"/>
              </w:rPr>
              <w:t xml:space="preserve"> </w:t>
            </w:r>
            <w:r w:rsidR="004D6A2C" w:rsidRPr="003B54EF">
              <w:rPr>
                <w:bCs/>
                <w:sz w:val="22"/>
                <w:szCs w:val="22"/>
              </w:rPr>
              <w:t xml:space="preserve">na </w:t>
            </w:r>
            <w:r w:rsidR="003317AA" w:rsidRPr="00A03074">
              <w:rPr>
                <w:b/>
                <w:bCs/>
                <w:sz w:val="22"/>
                <w:szCs w:val="22"/>
              </w:rPr>
              <w:t xml:space="preserve">wzorze </w:t>
            </w:r>
            <w:r w:rsidR="00A03074" w:rsidRPr="00A03074">
              <w:rPr>
                <w:b/>
                <w:bCs/>
                <w:sz w:val="22"/>
                <w:szCs w:val="22"/>
              </w:rPr>
              <w:t xml:space="preserve">listy </w:t>
            </w:r>
            <w:r w:rsidR="003317AA" w:rsidRPr="00A03074">
              <w:rPr>
                <w:b/>
                <w:bCs/>
                <w:sz w:val="22"/>
                <w:szCs w:val="22"/>
              </w:rPr>
              <w:t xml:space="preserve">nr </w:t>
            </w:r>
            <w:r w:rsidR="00A03074" w:rsidRPr="00A03074">
              <w:rPr>
                <w:b/>
                <w:bCs/>
                <w:sz w:val="22"/>
                <w:szCs w:val="22"/>
              </w:rPr>
              <w:t>5</w:t>
            </w:r>
            <w:r w:rsidR="003317AA">
              <w:rPr>
                <w:bCs/>
                <w:sz w:val="22"/>
                <w:szCs w:val="22"/>
              </w:rPr>
              <w:t xml:space="preserve"> </w:t>
            </w:r>
            <w:r w:rsidR="00BF6D94" w:rsidRPr="003B54EF">
              <w:rPr>
                <w:bCs/>
                <w:sz w:val="22"/>
                <w:szCs w:val="22"/>
              </w:rPr>
              <w:t xml:space="preserve"> </w:t>
            </w:r>
            <w:r w:rsidRPr="003B54EF">
              <w:rPr>
                <w:bCs/>
                <w:sz w:val="22"/>
                <w:szCs w:val="22"/>
              </w:rPr>
              <w:t xml:space="preserve">- </w:t>
            </w:r>
            <w:r w:rsidRPr="003B54EF">
              <w:rPr>
                <w:b/>
                <w:sz w:val="22"/>
                <w:szCs w:val="22"/>
                <w:u w:val="single"/>
              </w:rPr>
              <w:t>do 15 września</w:t>
            </w:r>
            <w:r w:rsidRPr="003B54EF">
              <w:rPr>
                <w:b/>
                <w:sz w:val="22"/>
                <w:szCs w:val="22"/>
              </w:rPr>
              <w:t>.</w:t>
            </w:r>
          </w:p>
          <w:p w14:paraId="5498AD69" w14:textId="09DD2573" w:rsidR="00FA148F" w:rsidRPr="003B54EF" w:rsidRDefault="00E71D74" w:rsidP="00805844">
            <w:pPr>
              <w:pStyle w:val="Podtytu"/>
              <w:tabs>
                <w:tab w:val="left" w:pos="9923"/>
              </w:tabs>
              <w:ind w:left="34" w:right="425"/>
              <w:jc w:val="both"/>
              <w:rPr>
                <w:b/>
                <w:i/>
                <w:iCs/>
                <w:sz w:val="22"/>
                <w:szCs w:val="22"/>
              </w:rPr>
            </w:pPr>
            <w:r w:rsidRPr="003B54EF">
              <w:rPr>
                <w:b/>
                <w:i/>
                <w:iCs/>
                <w:sz w:val="22"/>
                <w:szCs w:val="22"/>
              </w:rPr>
              <w:t xml:space="preserve">Umieszczenie </w:t>
            </w:r>
            <w:r w:rsidR="006E0057" w:rsidRPr="003B54EF">
              <w:rPr>
                <w:b/>
                <w:i/>
                <w:iCs/>
                <w:sz w:val="22"/>
                <w:szCs w:val="22"/>
              </w:rPr>
              <w:t xml:space="preserve">na Listach rankingowych </w:t>
            </w:r>
            <w:r w:rsidR="00A37279" w:rsidRPr="003B54EF">
              <w:rPr>
                <w:b/>
                <w:i/>
                <w:iCs/>
                <w:sz w:val="22"/>
                <w:szCs w:val="22"/>
              </w:rPr>
              <w:t xml:space="preserve">nowego </w:t>
            </w:r>
            <w:r w:rsidR="00C74B4A" w:rsidRPr="003B54EF">
              <w:rPr>
                <w:b/>
                <w:i/>
                <w:iCs/>
                <w:sz w:val="22"/>
                <w:szCs w:val="22"/>
              </w:rPr>
              <w:t xml:space="preserve">Zadania inwestycyjnego </w:t>
            </w:r>
            <w:r w:rsidR="00FA148F" w:rsidRPr="003B54EF">
              <w:rPr>
                <w:b/>
                <w:i/>
                <w:iCs/>
                <w:sz w:val="22"/>
                <w:szCs w:val="22"/>
              </w:rPr>
              <w:t>o fin</w:t>
            </w:r>
            <w:r w:rsidRPr="003B54EF">
              <w:rPr>
                <w:b/>
                <w:i/>
                <w:iCs/>
                <w:sz w:val="22"/>
                <w:szCs w:val="22"/>
              </w:rPr>
              <w:t>ansowaniu dłuższym niż 1 rok jest</w:t>
            </w:r>
            <w:r w:rsidR="00FA148F" w:rsidRPr="003B54EF">
              <w:rPr>
                <w:b/>
                <w:i/>
                <w:iCs/>
                <w:sz w:val="22"/>
                <w:szCs w:val="22"/>
              </w:rPr>
              <w:t xml:space="preserve"> jednocze</w:t>
            </w:r>
            <w:r w:rsidR="003317AA">
              <w:rPr>
                <w:b/>
                <w:i/>
                <w:iCs/>
                <w:sz w:val="22"/>
                <w:szCs w:val="22"/>
              </w:rPr>
              <w:t>s</w:t>
            </w:r>
            <w:r w:rsidR="00FA148F" w:rsidRPr="003B54EF">
              <w:rPr>
                <w:b/>
                <w:i/>
                <w:iCs/>
                <w:sz w:val="22"/>
                <w:szCs w:val="22"/>
              </w:rPr>
              <w:t>n</w:t>
            </w:r>
            <w:r w:rsidR="003F3278">
              <w:rPr>
                <w:b/>
                <w:i/>
                <w:iCs/>
                <w:sz w:val="22"/>
                <w:szCs w:val="22"/>
              </w:rPr>
              <w:t>ym</w:t>
            </w:r>
            <w:r w:rsidR="00252092" w:rsidRPr="003B54EF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52B4B" w:rsidRPr="003B54EF">
              <w:rPr>
                <w:b/>
                <w:i/>
                <w:iCs/>
                <w:sz w:val="22"/>
                <w:szCs w:val="22"/>
              </w:rPr>
              <w:t>wskazaniem</w:t>
            </w:r>
            <w:r w:rsidR="00252092" w:rsidRPr="003B54EF">
              <w:rPr>
                <w:b/>
                <w:i/>
                <w:iCs/>
                <w:sz w:val="22"/>
                <w:szCs w:val="22"/>
              </w:rPr>
              <w:t xml:space="preserve"> inwestycji do</w:t>
            </w:r>
            <w:r w:rsidR="00752B4B" w:rsidRPr="003B54EF">
              <w:rPr>
                <w:b/>
                <w:i/>
                <w:iCs/>
                <w:sz w:val="22"/>
                <w:szCs w:val="22"/>
              </w:rPr>
              <w:t xml:space="preserve"> ujęcia w</w:t>
            </w:r>
            <w:r w:rsidR="00252092" w:rsidRPr="003B54EF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752B4B" w:rsidRPr="003B54EF">
              <w:rPr>
                <w:b/>
                <w:i/>
                <w:iCs/>
                <w:sz w:val="22"/>
                <w:szCs w:val="22"/>
              </w:rPr>
              <w:t xml:space="preserve">nowej edycji </w:t>
            </w:r>
            <w:r w:rsidR="00252092" w:rsidRPr="003B54EF">
              <w:rPr>
                <w:b/>
                <w:i/>
                <w:iCs/>
                <w:sz w:val="22"/>
                <w:szCs w:val="22"/>
              </w:rPr>
              <w:t>WPF.</w:t>
            </w:r>
          </w:p>
          <w:p w14:paraId="0041694B" w14:textId="77777777" w:rsidR="008114E4" w:rsidRPr="003B54EF" w:rsidRDefault="008114E4" w:rsidP="00805844">
            <w:pPr>
              <w:pStyle w:val="Podtytu"/>
              <w:tabs>
                <w:tab w:val="left" w:pos="9923"/>
              </w:tabs>
              <w:ind w:left="34" w:right="425"/>
              <w:jc w:val="both"/>
              <w:rPr>
                <w:b/>
                <w:i/>
                <w:iCs/>
                <w:sz w:val="22"/>
                <w:szCs w:val="22"/>
              </w:rPr>
            </w:pPr>
          </w:p>
          <w:p w14:paraId="080AD74B" w14:textId="7CA47E3F" w:rsidR="00475D64" w:rsidRPr="00475D64" w:rsidRDefault="008114E4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</w:rPr>
              <w:t xml:space="preserve">Wydział </w:t>
            </w:r>
            <w:r w:rsidR="003F3278">
              <w:rPr>
                <w:b/>
                <w:i/>
                <w:iCs/>
                <w:sz w:val="22"/>
                <w:szCs w:val="22"/>
              </w:rPr>
              <w:t>SI</w:t>
            </w:r>
            <w:r w:rsidRPr="003B54EF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3F3278">
              <w:rPr>
                <w:b/>
                <w:i/>
                <w:iCs/>
                <w:sz w:val="22"/>
                <w:szCs w:val="22"/>
              </w:rPr>
              <w:t xml:space="preserve">na bieżąco </w:t>
            </w:r>
            <w:r w:rsidRPr="003B54EF">
              <w:rPr>
                <w:b/>
                <w:i/>
                <w:iCs/>
                <w:sz w:val="22"/>
                <w:szCs w:val="22"/>
              </w:rPr>
              <w:t>informuje Jednostki Realizujące o</w:t>
            </w:r>
            <w:r w:rsidR="00147A87" w:rsidRPr="003B54EF">
              <w:rPr>
                <w:b/>
                <w:i/>
                <w:iCs/>
                <w:sz w:val="22"/>
                <w:szCs w:val="22"/>
              </w:rPr>
              <w:t> </w:t>
            </w:r>
            <w:r w:rsidR="00A37279" w:rsidRPr="003B54EF">
              <w:rPr>
                <w:b/>
                <w:i/>
                <w:iCs/>
                <w:sz w:val="22"/>
                <w:szCs w:val="22"/>
              </w:rPr>
              <w:t xml:space="preserve">Zadaniach inwestycyjnych </w:t>
            </w:r>
            <w:r w:rsidRPr="003B54EF">
              <w:rPr>
                <w:b/>
                <w:i/>
                <w:iCs/>
                <w:sz w:val="22"/>
                <w:szCs w:val="22"/>
              </w:rPr>
              <w:t xml:space="preserve">z List rankingowych, dla których </w:t>
            </w:r>
            <w:r w:rsidR="007F76F5" w:rsidRPr="003B54EF">
              <w:rPr>
                <w:b/>
                <w:i/>
                <w:iCs/>
                <w:sz w:val="22"/>
                <w:szCs w:val="22"/>
              </w:rPr>
              <w:t xml:space="preserve">należy </w:t>
            </w:r>
            <w:r w:rsidR="002E5F66" w:rsidRPr="003B54EF">
              <w:rPr>
                <w:b/>
                <w:i/>
                <w:iCs/>
                <w:sz w:val="22"/>
                <w:szCs w:val="22"/>
              </w:rPr>
              <w:t>przygotowa</w:t>
            </w:r>
            <w:r w:rsidR="007F76F5" w:rsidRPr="003B54EF">
              <w:rPr>
                <w:b/>
                <w:i/>
                <w:iCs/>
                <w:sz w:val="22"/>
                <w:szCs w:val="22"/>
              </w:rPr>
              <w:t>ć</w:t>
            </w:r>
            <w:r w:rsidR="002E5F66" w:rsidRPr="003B54EF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A37279" w:rsidRPr="003B54EF">
              <w:rPr>
                <w:b/>
                <w:i/>
                <w:iCs/>
                <w:sz w:val="22"/>
                <w:szCs w:val="22"/>
              </w:rPr>
              <w:t>projekty</w:t>
            </w:r>
            <w:r w:rsidR="002E5F66" w:rsidRPr="003B54EF">
              <w:rPr>
                <w:b/>
                <w:i/>
                <w:iCs/>
                <w:sz w:val="22"/>
                <w:szCs w:val="22"/>
              </w:rPr>
              <w:t xml:space="preserve"> Zadań </w:t>
            </w:r>
            <w:r w:rsidR="00C1220D" w:rsidRPr="003B54EF">
              <w:rPr>
                <w:b/>
                <w:i/>
                <w:iCs/>
                <w:sz w:val="22"/>
                <w:szCs w:val="22"/>
              </w:rPr>
              <w:t xml:space="preserve">i </w:t>
            </w:r>
            <w:r w:rsidR="00FB1863" w:rsidRPr="003B54EF">
              <w:rPr>
                <w:b/>
                <w:i/>
                <w:iCs/>
                <w:sz w:val="22"/>
                <w:szCs w:val="22"/>
              </w:rPr>
              <w:t xml:space="preserve">równocześnie </w:t>
            </w:r>
            <w:r w:rsidR="00C1220D" w:rsidRPr="003B54EF">
              <w:rPr>
                <w:b/>
                <w:i/>
                <w:iCs/>
                <w:sz w:val="22"/>
                <w:szCs w:val="22"/>
              </w:rPr>
              <w:t xml:space="preserve">wprowadza </w:t>
            </w:r>
            <w:r w:rsidR="00FB1863" w:rsidRPr="003B54EF">
              <w:rPr>
                <w:b/>
                <w:i/>
                <w:iCs/>
                <w:sz w:val="22"/>
                <w:szCs w:val="22"/>
              </w:rPr>
              <w:t>ww.</w:t>
            </w:r>
            <w:r w:rsidR="00C1220D" w:rsidRPr="003B54EF">
              <w:rPr>
                <w:b/>
                <w:i/>
                <w:iCs/>
                <w:sz w:val="22"/>
                <w:szCs w:val="22"/>
              </w:rPr>
              <w:t xml:space="preserve"> Zadania do Rejestru</w:t>
            </w:r>
            <w:r w:rsidR="00FB1863" w:rsidRPr="003B54EF">
              <w:rPr>
                <w:b/>
                <w:i/>
                <w:iCs/>
                <w:sz w:val="22"/>
                <w:szCs w:val="22"/>
              </w:rPr>
              <w:t xml:space="preserve"> Zadań </w:t>
            </w:r>
            <w:r w:rsidR="00C1220D" w:rsidRPr="003B54EF">
              <w:rPr>
                <w:b/>
                <w:i/>
                <w:iCs/>
                <w:sz w:val="22"/>
                <w:szCs w:val="22"/>
              </w:rPr>
              <w:t>w PLZ na podstawie danych z List rankingowych.</w:t>
            </w:r>
            <w:r w:rsidR="00FB1863" w:rsidRPr="003B54EF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6606AD" w:rsidRPr="00475D64">
              <w:rPr>
                <w:b/>
                <w:i/>
                <w:iCs/>
                <w:sz w:val="22"/>
                <w:szCs w:val="22"/>
                <w:u w:val="single"/>
              </w:rPr>
              <w:t>Następnie Jednostka Realizująca przekazuje do SI projekty Zadań inwestycyjnych</w:t>
            </w:r>
            <w:r w:rsidR="00475D64" w:rsidRPr="00475D64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="00475D64">
              <w:rPr>
                <w:b/>
                <w:i/>
                <w:iCs/>
                <w:sz w:val="22"/>
                <w:szCs w:val="22"/>
                <w:u w:val="single"/>
              </w:rPr>
              <w:t xml:space="preserve">(zgodnie z pkt. 1a lub 1b) </w:t>
            </w:r>
            <w:r w:rsidR="00E42FD5" w:rsidRPr="00475D64">
              <w:rPr>
                <w:b/>
                <w:i/>
                <w:iCs/>
                <w:sz w:val="22"/>
                <w:szCs w:val="22"/>
                <w:u w:val="single"/>
              </w:rPr>
              <w:t>w terminie do 26 października.</w:t>
            </w:r>
          </w:p>
          <w:p w14:paraId="4535857F" w14:textId="28DC5E53" w:rsidR="008114E4" w:rsidRPr="00475D64" w:rsidDel="00A85984" w:rsidRDefault="00E42FD5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del w:id="1" w:author="Agnieszka Janik" w:date="2019-05-29T16:17:00Z"/>
                <w:i/>
                <w:sz w:val="22"/>
                <w:szCs w:val="22"/>
              </w:rPr>
            </w:pPr>
            <w:r w:rsidRPr="00475D64">
              <w:rPr>
                <w:b/>
                <w:i/>
                <w:iCs/>
                <w:sz w:val="22"/>
                <w:szCs w:val="22"/>
              </w:rPr>
              <w:t xml:space="preserve">Korekty projektów Zadań - w przypadku </w:t>
            </w:r>
            <w:r w:rsidRPr="00475D64">
              <w:rPr>
                <w:b/>
                <w:i/>
                <w:iCs/>
                <w:sz w:val="22"/>
                <w:szCs w:val="22"/>
              </w:rPr>
              <w:lastRenderedPageBreak/>
              <w:t>konieczności zmiany danych w Projektach zadań inwestycyjnych oraz w projektach Zadań dla Zakupów Inwestycyjnych</w:t>
            </w:r>
            <w:r w:rsidR="00475D64">
              <w:rPr>
                <w:b/>
                <w:i/>
                <w:iCs/>
                <w:sz w:val="22"/>
                <w:szCs w:val="22"/>
              </w:rPr>
              <w:t xml:space="preserve"> - </w:t>
            </w:r>
            <w:r w:rsidR="00475D64" w:rsidRPr="00475D64">
              <w:rPr>
                <w:b/>
                <w:i/>
                <w:iCs/>
                <w:sz w:val="22"/>
                <w:szCs w:val="22"/>
                <w:u w:val="single"/>
              </w:rPr>
              <w:t>w terminie do 3 listopada</w:t>
            </w:r>
            <w:r w:rsidRPr="00475D64">
              <w:rPr>
                <w:b/>
                <w:i/>
                <w:iCs/>
                <w:sz w:val="22"/>
                <w:szCs w:val="22"/>
                <w:u w:val="single"/>
              </w:rPr>
              <w:t>.</w:t>
            </w:r>
          </w:p>
          <w:p w14:paraId="492C526B" w14:textId="1C6768FE" w:rsidR="00FA148F" w:rsidRPr="00A85984" w:rsidRDefault="00FA148F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iCs/>
                <w:strike/>
              </w:rPr>
            </w:pPr>
          </w:p>
          <w:p w14:paraId="4462BA0C" w14:textId="77777777" w:rsidR="00735893" w:rsidRPr="003B54EF" w:rsidRDefault="00735893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14:paraId="7790264F" w14:textId="77777777" w:rsidR="00945125" w:rsidRPr="003B54EF" w:rsidRDefault="00A16418" w:rsidP="00805844">
      <w:pPr>
        <w:pStyle w:val="Podtytu"/>
        <w:tabs>
          <w:tab w:val="left" w:pos="9923"/>
        </w:tabs>
        <w:spacing w:line="360" w:lineRule="auto"/>
        <w:ind w:left="284" w:right="425"/>
        <w:rPr>
          <w:iCs/>
          <w:u w:val="single"/>
        </w:rPr>
      </w:pPr>
      <w:r w:rsidRPr="003B54EF">
        <w:rPr>
          <w:iCs/>
          <w:u w:val="single"/>
        </w:rPr>
        <w:lastRenderedPageBreak/>
        <w:t xml:space="preserve">B. dla </w:t>
      </w:r>
      <w:r w:rsidR="00073EAC">
        <w:rPr>
          <w:b/>
          <w:iCs/>
          <w:u w:val="single"/>
        </w:rPr>
        <w:t>Z</w:t>
      </w:r>
      <w:r w:rsidRPr="003B54EF">
        <w:rPr>
          <w:b/>
          <w:iCs/>
          <w:u w:val="single"/>
        </w:rPr>
        <w:t xml:space="preserve">adań inwestycyjnych </w:t>
      </w:r>
      <w:r w:rsidR="009644E8" w:rsidRPr="003B54EF">
        <w:rPr>
          <w:b/>
          <w:iCs/>
          <w:u w:val="single"/>
        </w:rPr>
        <w:t>d</w:t>
      </w:r>
      <w:r w:rsidRPr="003B54EF">
        <w:rPr>
          <w:b/>
          <w:iCs/>
          <w:u w:val="single"/>
        </w:rPr>
        <w:t>zielnic</w:t>
      </w:r>
      <w:r w:rsidRPr="003B54EF">
        <w:rPr>
          <w:iCs/>
          <w:u w:val="single"/>
        </w:rPr>
        <w:t>:</w:t>
      </w:r>
    </w:p>
    <w:tbl>
      <w:tblPr>
        <w:tblW w:w="10724" w:type="dxa"/>
        <w:tblLayout w:type="fixed"/>
        <w:tblLook w:val="01E0" w:firstRow="1" w:lastRow="1" w:firstColumn="1" w:lastColumn="1" w:noHBand="0" w:noVBand="0"/>
      </w:tblPr>
      <w:tblGrid>
        <w:gridCol w:w="4962"/>
        <w:gridCol w:w="627"/>
        <w:gridCol w:w="5135"/>
      </w:tblGrid>
      <w:tr w:rsidR="003B54EF" w:rsidRPr="003B54EF" w14:paraId="1019C8F3" w14:textId="77777777" w:rsidTr="003B54EF">
        <w:trPr>
          <w:trHeight w:val="655"/>
        </w:trPr>
        <w:tc>
          <w:tcPr>
            <w:tcW w:w="4962" w:type="dxa"/>
            <w:shd w:val="clear" w:color="auto" w:fill="auto"/>
          </w:tcPr>
          <w:p w14:paraId="701A8F3F" w14:textId="0E11A906" w:rsidR="00DB4473" w:rsidRPr="003B54EF" w:rsidRDefault="00DB4473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2"/>
                <w:szCs w:val="22"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dla</w:t>
            </w:r>
            <w:r w:rsidR="00121BDD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wieloletnich</w:t>
            </w:r>
            <w:r w:rsidR="00073EAC">
              <w:rPr>
                <w:b/>
                <w:i/>
                <w:iCs/>
                <w:sz w:val="22"/>
                <w:szCs w:val="22"/>
                <w:u w:val="single"/>
              </w:rPr>
              <w:t xml:space="preserve"> Z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adań ujętych w</w:t>
            </w:r>
            <w:r w:rsidR="00BF7443" w:rsidRPr="003B54EF">
              <w:rPr>
                <w:b/>
                <w:i/>
                <w:iCs/>
                <w:sz w:val="22"/>
                <w:szCs w:val="22"/>
                <w:u w:val="single"/>
              </w:rPr>
              <w:t> 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obowiązującym WPF</w:t>
            </w:r>
            <w:r w:rsidR="00121BDD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w </w:t>
            </w:r>
            <w:r w:rsidR="00A85984" w:rsidRPr="003335A6">
              <w:rPr>
                <w:b/>
                <w:i/>
                <w:iCs/>
                <w:sz w:val="22"/>
                <w:szCs w:val="22"/>
                <w:u w:val="single"/>
              </w:rPr>
              <w:t>przedsięwzięciu</w:t>
            </w:r>
            <w:r w:rsidR="00A85984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="0093000C">
              <w:rPr>
                <w:b/>
                <w:i/>
                <w:iCs/>
                <w:sz w:val="22"/>
                <w:szCs w:val="22"/>
                <w:u w:val="single"/>
              </w:rPr>
              <w:t xml:space="preserve">dotyczącym </w:t>
            </w:r>
            <w:r w:rsidR="00121BDD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zadań inwestycyjnych </w:t>
            </w:r>
            <w:r w:rsidR="002D68B3" w:rsidRPr="003B54EF">
              <w:rPr>
                <w:b/>
                <w:i/>
                <w:iCs/>
                <w:sz w:val="22"/>
                <w:szCs w:val="22"/>
                <w:u w:val="single"/>
              </w:rPr>
              <w:t>d</w:t>
            </w:r>
            <w:r w:rsidR="00121BDD" w:rsidRPr="003B54EF">
              <w:rPr>
                <w:b/>
                <w:i/>
                <w:iCs/>
                <w:sz w:val="22"/>
                <w:szCs w:val="22"/>
                <w:u w:val="single"/>
              </w:rPr>
              <w:t>zielnic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:</w:t>
            </w:r>
          </w:p>
          <w:p w14:paraId="45F6491D" w14:textId="77777777" w:rsidR="00C7573A" w:rsidRPr="003B54EF" w:rsidRDefault="00C7573A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627" w:type="dxa"/>
            <w:shd w:val="clear" w:color="auto" w:fill="auto"/>
          </w:tcPr>
          <w:p w14:paraId="145FC6AA" w14:textId="77777777" w:rsidR="00DB4473" w:rsidRPr="003B54EF" w:rsidRDefault="00DB4473" w:rsidP="00805844">
            <w:pPr>
              <w:pStyle w:val="Podtytu"/>
              <w:tabs>
                <w:tab w:val="left" w:pos="9923"/>
              </w:tabs>
              <w:spacing w:line="360" w:lineRule="auto"/>
              <w:ind w:right="425"/>
              <w:jc w:val="both"/>
              <w:rPr>
                <w:bCs/>
                <w:u w:val="single"/>
              </w:rPr>
            </w:pPr>
          </w:p>
        </w:tc>
        <w:tc>
          <w:tcPr>
            <w:tcW w:w="5135" w:type="dxa"/>
            <w:shd w:val="clear" w:color="auto" w:fill="auto"/>
          </w:tcPr>
          <w:p w14:paraId="3955152A" w14:textId="0F807652" w:rsidR="00DB4473" w:rsidRPr="003B54EF" w:rsidRDefault="00DB4473" w:rsidP="00805844">
            <w:pPr>
              <w:pStyle w:val="Podtytu"/>
              <w:tabs>
                <w:tab w:val="left" w:pos="9923"/>
              </w:tabs>
              <w:ind w:left="142" w:right="425"/>
              <w:rPr>
                <w:bCs/>
                <w:i/>
                <w:iCs/>
                <w:u w:val="single"/>
              </w:rPr>
            </w:pP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dla </w:t>
            </w:r>
            <w:r w:rsidR="00073EAC">
              <w:rPr>
                <w:b/>
                <w:i/>
                <w:iCs/>
                <w:sz w:val="22"/>
                <w:szCs w:val="22"/>
                <w:u w:val="single"/>
              </w:rPr>
              <w:t>nowych Z</w:t>
            </w:r>
            <w:r w:rsidR="00332C5A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adań 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>nie uję</w:t>
            </w:r>
            <w:r w:rsidRPr="003335A6">
              <w:rPr>
                <w:b/>
                <w:i/>
                <w:iCs/>
                <w:sz w:val="22"/>
                <w:szCs w:val="22"/>
                <w:u w:val="single"/>
              </w:rPr>
              <w:t>tych w</w:t>
            </w:r>
            <w:r w:rsidR="00BF7443" w:rsidRPr="003335A6">
              <w:rPr>
                <w:b/>
                <w:i/>
                <w:iCs/>
                <w:sz w:val="22"/>
                <w:szCs w:val="22"/>
                <w:u w:val="single"/>
              </w:rPr>
              <w:t> </w:t>
            </w:r>
            <w:r w:rsidRPr="003335A6">
              <w:rPr>
                <w:b/>
                <w:i/>
                <w:iCs/>
                <w:sz w:val="22"/>
                <w:szCs w:val="22"/>
                <w:u w:val="single"/>
              </w:rPr>
              <w:t>obowiązującym WPF</w:t>
            </w:r>
            <w:r w:rsidR="00332C5A" w:rsidRPr="003335A6">
              <w:rPr>
                <w:b/>
                <w:i/>
                <w:iCs/>
                <w:sz w:val="22"/>
                <w:szCs w:val="22"/>
                <w:u w:val="single"/>
              </w:rPr>
              <w:t xml:space="preserve"> w </w:t>
            </w:r>
            <w:r w:rsidR="00A85984" w:rsidRPr="003335A6">
              <w:rPr>
                <w:b/>
                <w:i/>
                <w:iCs/>
                <w:sz w:val="22"/>
                <w:szCs w:val="22"/>
                <w:u w:val="single"/>
              </w:rPr>
              <w:t>przedsięwzięciu</w:t>
            </w:r>
            <w:r w:rsidR="00A85984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="0093000C">
              <w:rPr>
                <w:b/>
                <w:i/>
                <w:iCs/>
                <w:sz w:val="22"/>
                <w:szCs w:val="22"/>
                <w:u w:val="single"/>
              </w:rPr>
              <w:t xml:space="preserve">dotyczącym </w:t>
            </w:r>
            <w:r w:rsidR="00332C5A"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zadań inwestycyjnych </w:t>
            </w:r>
            <w:r w:rsidR="002D68B3" w:rsidRPr="003B54EF">
              <w:rPr>
                <w:b/>
                <w:i/>
                <w:iCs/>
                <w:sz w:val="22"/>
                <w:szCs w:val="22"/>
                <w:u w:val="single"/>
              </w:rPr>
              <w:t>d</w:t>
            </w:r>
            <w:r w:rsidR="00332C5A" w:rsidRPr="003B54EF">
              <w:rPr>
                <w:b/>
                <w:i/>
                <w:iCs/>
                <w:sz w:val="22"/>
                <w:szCs w:val="22"/>
                <w:u w:val="single"/>
              </w:rPr>
              <w:t>zielnic:</w:t>
            </w:r>
            <w:r w:rsidRPr="003B54EF">
              <w:rPr>
                <w:b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3B54EF">
              <w:rPr>
                <w:b/>
                <w:i/>
                <w:iCs/>
                <w:u w:val="single"/>
              </w:rPr>
              <w:t xml:space="preserve"> </w:t>
            </w:r>
          </w:p>
        </w:tc>
      </w:tr>
      <w:tr w:rsidR="003B54EF" w:rsidRPr="003B54EF" w14:paraId="3321CB87" w14:textId="77777777" w:rsidTr="003B54EF">
        <w:tc>
          <w:tcPr>
            <w:tcW w:w="4962" w:type="dxa"/>
            <w:shd w:val="clear" w:color="auto" w:fill="auto"/>
          </w:tcPr>
          <w:p w14:paraId="6FDEA497" w14:textId="118BB271" w:rsidR="00C1220D" w:rsidRPr="00475D64" w:rsidRDefault="00A37279" w:rsidP="00805844">
            <w:pPr>
              <w:pStyle w:val="Podtytu"/>
              <w:numPr>
                <w:ilvl w:val="0"/>
                <w:numId w:val="35"/>
              </w:numPr>
              <w:tabs>
                <w:tab w:val="left" w:pos="9923"/>
              </w:tabs>
              <w:ind w:right="425"/>
              <w:jc w:val="both"/>
              <w:rPr>
                <w:b/>
                <w:sz w:val="16"/>
                <w:szCs w:val="16"/>
              </w:rPr>
            </w:pPr>
            <w:r w:rsidRPr="00A85984">
              <w:rPr>
                <w:b/>
                <w:bCs/>
                <w:sz w:val="22"/>
                <w:szCs w:val="22"/>
              </w:rPr>
              <w:t>projekty</w:t>
            </w:r>
            <w:r w:rsidR="00DB4473" w:rsidRPr="00A85984">
              <w:rPr>
                <w:b/>
                <w:bCs/>
                <w:sz w:val="22"/>
                <w:szCs w:val="22"/>
              </w:rPr>
              <w:t xml:space="preserve"> </w:t>
            </w:r>
            <w:r w:rsidR="0017548F" w:rsidRPr="00A85984">
              <w:rPr>
                <w:b/>
                <w:bCs/>
                <w:sz w:val="22"/>
                <w:szCs w:val="22"/>
              </w:rPr>
              <w:t>Z</w:t>
            </w:r>
            <w:r w:rsidR="00DB4473" w:rsidRPr="00A85984">
              <w:rPr>
                <w:b/>
                <w:bCs/>
                <w:sz w:val="22"/>
                <w:szCs w:val="22"/>
              </w:rPr>
              <w:t xml:space="preserve">adań inwestycyjnych Dzielnic </w:t>
            </w:r>
            <w:r w:rsidR="00DB4473" w:rsidRPr="00A85984">
              <w:rPr>
                <w:sz w:val="22"/>
                <w:szCs w:val="22"/>
              </w:rPr>
              <w:t xml:space="preserve">planowanych do budżetu Miasta na rok następny i do nowej edycji WPF </w:t>
            </w:r>
            <w:r w:rsidR="00FB47D5" w:rsidRPr="00A85984">
              <w:rPr>
                <w:sz w:val="22"/>
                <w:szCs w:val="22"/>
              </w:rPr>
              <w:t xml:space="preserve">składane są do </w:t>
            </w:r>
            <w:r w:rsidR="002A7A0F" w:rsidRPr="00A85984">
              <w:rPr>
                <w:sz w:val="22"/>
                <w:szCs w:val="22"/>
              </w:rPr>
              <w:t>SI</w:t>
            </w:r>
            <w:r w:rsidR="00FB47D5" w:rsidRPr="00A85984">
              <w:rPr>
                <w:sz w:val="22"/>
                <w:szCs w:val="22"/>
              </w:rPr>
              <w:t xml:space="preserve"> </w:t>
            </w:r>
            <w:r w:rsidR="00475D64">
              <w:rPr>
                <w:sz w:val="22"/>
                <w:szCs w:val="22"/>
              </w:rPr>
              <w:t xml:space="preserve">zgodnie z pkt. 1b - </w:t>
            </w:r>
            <w:r w:rsidR="00DB4473" w:rsidRPr="00A85984">
              <w:rPr>
                <w:b/>
                <w:sz w:val="22"/>
                <w:szCs w:val="22"/>
              </w:rPr>
              <w:t>w ciągu roku, lecz nie później niż</w:t>
            </w:r>
            <w:r w:rsidR="00DB4473" w:rsidRPr="00A85984">
              <w:rPr>
                <w:sz w:val="22"/>
                <w:szCs w:val="22"/>
              </w:rPr>
              <w:t> </w:t>
            </w:r>
            <w:r w:rsidR="00DB4473" w:rsidRPr="00A85984">
              <w:rPr>
                <w:b/>
                <w:sz w:val="22"/>
                <w:szCs w:val="22"/>
                <w:u w:val="single"/>
              </w:rPr>
              <w:t>do 15 września</w:t>
            </w:r>
            <w:r w:rsidR="00A85984">
              <w:rPr>
                <w:b/>
                <w:sz w:val="22"/>
                <w:szCs w:val="22"/>
                <w:u w:val="single"/>
              </w:rPr>
              <w:t>,</w:t>
            </w:r>
            <w:r w:rsidRPr="00A85984">
              <w:rPr>
                <w:sz w:val="22"/>
                <w:szCs w:val="22"/>
              </w:rPr>
              <w:t xml:space="preserve"> </w:t>
            </w:r>
          </w:p>
          <w:p w14:paraId="4B5D368E" w14:textId="77777777" w:rsidR="00FB47D5" w:rsidRPr="003B54EF" w:rsidRDefault="00FB47D5" w:rsidP="00805844">
            <w:pPr>
              <w:pStyle w:val="Podtytu"/>
              <w:widowControl w:val="0"/>
              <w:tabs>
                <w:tab w:val="left" w:pos="9923"/>
              </w:tabs>
              <w:suppressAutoHyphens/>
              <w:adjustRightInd w:val="0"/>
              <w:ind w:left="360" w:right="425"/>
              <w:jc w:val="both"/>
              <w:textAlignment w:val="baseline"/>
              <w:rPr>
                <w:b/>
              </w:rPr>
            </w:pPr>
          </w:p>
          <w:p w14:paraId="5202CF9C" w14:textId="4E63BCC6" w:rsidR="00DB4473" w:rsidRPr="003B54EF" w:rsidRDefault="00DB4473" w:rsidP="00805844">
            <w:pPr>
              <w:pStyle w:val="Podtytu"/>
              <w:widowControl w:val="0"/>
              <w:numPr>
                <w:ilvl w:val="0"/>
                <w:numId w:val="35"/>
              </w:numPr>
              <w:tabs>
                <w:tab w:val="left" w:pos="9923"/>
              </w:tabs>
              <w:suppressAutoHyphens/>
              <w:adjustRightInd w:val="0"/>
              <w:ind w:right="425"/>
              <w:jc w:val="both"/>
              <w:textAlignment w:val="baseline"/>
              <w:rPr>
                <w:b/>
              </w:rPr>
            </w:pPr>
            <w:r w:rsidRPr="003B54EF">
              <w:rPr>
                <w:b/>
                <w:bCs/>
                <w:sz w:val="22"/>
                <w:szCs w:val="22"/>
              </w:rPr>
              <w:t xml:space="preserve">Korekty </w:t>
            </w:r>
            <w:r w:rsidR="00A37279" w:rsidRPr="003B54EF">
              <w:rPr>
                <w:b/>
                <w:bCs/>
                <w:sz w:val="22"/>
                <w:szCs w:val="22"/>
              </w:rPr>
              <w:t>projektów</w:t>
            </w:r>
            <w:r w:rsidR="00B51FFE" w:rsidRPr="003B54EF">
              <w:rPr>
                <w:b/>
                <w:bCs/>
                <w:sz w:val="22"/>
                <w:szCs w:val="22"/>
              </w:rPr>
              <w:t xml:space="preserve"> Zadań </w:t>
            </w:r>
            <w:r w:rsidRPr="003B54EF">
              <w:rPr>
                <w:b/>
                <w:bCs/>
                <w:sz w:val="22"/>
                <w:szCs w:val="22"/>
              </w:rPr>
              <w:t xml:space="preserve">- </w:t>
            </w:r>
            <w:r w:rsidRPr="003B54EF">
              <w:rPr>
                <w:bCs/>
                <w:sz w:val="22"/>
                <w:szCs w:val="22"/>
              </w:rPr>
              <w:t>w przypadku konieczności zmiany danych w</w:t>
            </w:r>
            <w:r w:rsidR="009676F5" w:rsidRPr="003B54EF">
              <w:rPr>
                <w:bCs/>
                <w:sz w:val="22"/>
                <w:szCs w:val="22"/>
              </w:rPr>
              <w:t xml:space="preserve"> </w:t>
            </w:r>
            <w:r w:rsidR="0093000C">
              <w:rPr>
                <w:bCs/>
                <w:sz w:val="22"/>
                <w:szCs w:val="22"/>
              </w:rPr>
              <w:t>p</w:t>
            </w:r>
            <w:r w:rsidR="00A37279" w:rsidRPr="003B54EF">
              <w:rPr>
                <w:bCs/>
                <w:sz w:val="22"/>
                <w:szCs w:val="22"/>
              </w:rPr>
              <w:t xml:space="preserve">rojektach Zadań </w:t>
            </w:r>
            <w:r w:rsidRPr="003B54EF">
              <w:rPr>
                <w:bCs/>
                <w:sz w:val="22"/>
                <w:szCs w:val="22"/>
              </w:rPr>
              <w:t xml:space="preserve">w terminie </w:t>
            </w:r>
            <w:r w:rsidRPr="003B54EF">
              <w:rPr>
                <w:b/>
                <w:sz w:val="22"/>
                <w:szCs w:val="22"/>
                <w:u w:val="single"/>
              </w:rPr>
              <w:t>do 10 października</w:t>
            </w:r>
            <w:r w:rsidRPr="003B54EF">
              <w:rPr>
                <w:b/>
                <w:sz w:val="22"/>
                <w:szCs w:val="22"/>
              </w:rPr>
              <w:t>.</w:t>
            </w:r>
          </w:p>
          <w:p w14:paraId="50E36E56" w14:textId="77777777" w:rsidR="00DB4473" w:rsidRPr="003B54EF" w:rsidRDefault="00DB4473" w:rsidP="00805844">
            <w:pPr>
              <w:pStyle w:val="Podtytu"/>
              <w:widowControl w:val="0"/>
              <w:tabs>
                <w:tab w:val="left" w:pos="9923"/>
              </w:tabs>
              <w:suppressAutoHyphens/>
              <w:adjustRightInd w:val="0"/>
              <w:ind w:right="425"/>
              <w:jc w:val="both"/>
              <w:textAlignment w:val="baseline"/>
              <w:rPr>
                <w:b/>
              </w:rPr>
            </w:pPr>
          </w:p>
        </w:tc>
        <w:tc>
          <w:tcPr>
            <w:tcW w:w="627" w:type="dxa"/>
            <w:shd w:val="clear" w:color="auto" w:fill="auto"/>
          </w:tcPr>
          <w:p w14:paraId="400CAAD7" w14:textId="77777777" w:rsidR="00DB4473" w:rsidRPr="003B54EF" w:rsidRDefault="00DB4473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Cs/>
                <w:u w:val="single"/>
              </w:rPr>
            </w:pPr>
          </w:p>
        </w:tc>
        <w:tc>
          <w:tcPr>
            <w:tcW w:w="5135" w:type="dxa"/>
            <w:shd w:val="clear" w:color="auto" w:fill="auto"/>
          </w:tcPr>
          <w:p w14:paraId="4102CC87" w14:textId="53C0F08E" w:rsidR="00E57CF4" w:rsidRPr="003B54EF" w:rsidRDefault="00E57CF4" w:rsidP="00805844">
            <w:pPr>
              <w:pStyle w:val="Podtytu"/>
              <w:numPr>
                <w:ilvl w:val="0"/>
                <w:numId w:val="36"/>
              </w:numPr>
              <w:tabs>
                <w:tab w:val="left" w:pos="9923"/>
              </w:tabs>
              <w:ind w:right="425"/>
              <w:jc w:val="both"/>
              <w:rPr>
                <w:bCs/>
                <w:sz w:val="22"/>
                <w:szCs w:val="22"/>
              </w:rPr>
            </w:pPr>
            <w:r w:rsidRPr="003B54EF">
              <w:rPr>
                <w:bCs/>
                <w:sz w:val="22"/>
                <w:szCs w:val="22"/>
              </w:rPr>
              <w:t>T</w:t>
            </w:r>
            <w:r w:rsidR="0017548F" w:rsidRPr="003B54EF">
              <w:rPr>
                <w:bCs/>
                <w:sz w:val="22"/>
                <w:szCs w:val="22"/>
              </w:rPr>
              <w:t>abelki</w:t>
            </w:r>
            <w:r w:rsidRPr="003B54EF">
              <w:rPr>
                <w:bCs/>
                <w:sz w:val="22"/>
                <w:szCs w:val="22"/>
              </w:rPr>
              <w:t xml:space="preserve"> ze</w:t>
            </w:r>
            <w:r w:rsidR="0017548F" w:rsidRPr="003B54EF">
              <w:rPr>
                <w:bCs/>
                <w:sz w:val="22"/>
                <w:szCs w:val="22"/>
              </w:rPr>
              <w:t xml:space="preserve"> Zgłoszenie</w:t>
            </w:r>
            <w:r w:rsidRPr="003B54EF">
              <w:rPr>
                <w:bCs/>
                <w:sz w:val="22"/>
                <w:szCs w:val="22"/>
              </w:rPr>
              <w:t>m</w:t>
            </w:r>
            <w:r w:rsidR="0017548F" w:rsidRPr="003B54EF">
              <w:rPr>
                <w:bCs/>
                <w:sz w:val="22"/>
                <w:szCs w:val="22"/>
              </w:rPr>
              <w:t xml:space="preserve"> nowych Zadań inwestycyjnych Dzielnic w celu dodania Zadań do Rejestru Zadań w PLZ, zgodnie </w:t>
            </w:r>
            <w:r w:rsidR="00805844">
              <w:rPr>
                <w:bCs/>
                <w:sz w:val="22"/>
                <w:szCs w:val="22"/>
              </w:rPr>
              <w:br/>
            </w:r>
            <w:r w:rsidR="00290A1F" w:rsidRPr="003B54EF">
              <w:rPr>
                <w:bCs/>
                <w:sz w:val="22"/>
                <w:szCs w:val="22"/>
              </w:rPr>
              <w:t>z Zał</w:t>
            </w:r>
            <w:r w:rsidR="00106DAF" w:rsidRPr="003B54EF">
              <w:rPr>
                <w:bCs/>
                <w:sz w:val="22"/>
                <w:szCs w:val="22"/>
              </w:rPr>
              <w:t>ącznikiem Nr 3</w:t>
            </w:r>
            <w:r w:rsidR="0017548F" w:rsidRPr="003B54EF">
              <w:rPr>
                <w:bCs/>
                <w:sz w:val="22"/>
                <w:szCs w:val="22"/>
              </w:rPr>
              <w:t xml:space="preserve"> do </w:t>
            </w:r>
            <w:r w:rsidR="009644E8" w:rsidRPr="003B54EF">
              <w:rPr>
                <w:bCs/>
                <w:sz w:val="22"/>
                <w:szCs w:val="22"/>
              </w:rPr>
              <w:t xml:space="preserve">niniejszej </w:t>
            </w:r>
            <w:r w:rsidR="0017548F" w:rsidRPr="003B54EF">
              <w:rPr>
                <w:bCs/>
                <w:sz w:val="22"/>
                <w:szCs w:val="22"/>
              </w:rPr>
              <w:t>Instrukcji</w:t>
            </w:r>
            <w:r w:rsidR="009676F5" w:rsidRPr="003B54EF">
              <w:rPr>
                <w:b/>
                <w:sz w:val="22"/>
                <w:szCs w:val="22"/>
              </w:rPr>
              <w:t>.</w:t>
            </w:r>
          </w:p>
          <w:p w14:paraId="236D2964" w14:textId="77777777" w:rsidR="00E57CF4" w:rsidRPr="003B54EF" w:rsidRDefault="00E57CF4" w:rsidP="00805844">
            <w:pPr>
              <w:pStyle w:val="Podtytu"/>
              <w:tabs>
                <w:tab w:val="left" w:pos="9923"/>
              </w:tabs>
              <w:ind w:left="360" w:right="425"/>
              <w:jc w:val="both"/>
              <w:rPr>
                <w:bCs/>
                <w:sz w:val="22"/>
                <w:szCs w:val="22"/>
              </w:rPr>
            </w:pPr>
          </w:p>
          <w:p w14:paraId="2DD9ACB5" w14:textId="2BD94716" w:rsidR="00E57CF4" w:rsidRPr="003B54EF" w:rsidRDefault="00A37279" w:rsidP="00805844">
            <w:pPr>
              <w:pStyle w:val="Podtytu"/>
              <w:numPr>
                <w:ilvl w:val="0"/>
                <w:numId w:val="36"/>
              </w:numPr>
              <w:tabs>
                <w:tab w:val="left" w:pos="9923"/>
              </w:tabs>
              <w:ind w:left="357" w:right="425" w:hanging="357"/>
              <w:jc w:val="both"/>
              <w:rPr>
                <w:b/>
                <w:bCs/>
                <w:sz w:val="22"/>
                <w:szCs w:val="22"/>
              </w:rPr>
            </w:pPr>
            <w:r w:rsidRPr="003B54EF">
              <w:rPr>
                <w:b/>
                <w:sz w:val="22"/>
                <w:szCs w:val="22"/>
              </w:rPr>
              <w:t>projekty</w:t>
            </w:r>
            <w:r w:rsidR="0017548F" w:rsidRPr="003B54EF">
              <w:rPr>
                <w:b/>
                <w:sz w:val="22"/>
                <w:szCs w:val="22"/>
              </w:rPr>
              <w:t xml:space="preserve"> Zadań</w:t>
            </w:r>
            <w:r w:rsidR="00DB4473" w:rsidRPr="003B54EF">
              <w:rPr>
                <w:b/>
                <w:sz w:val="22"/>
                <w:szCs w:val="22"/>
              </w:rPr>
              <w:t xml:space="preserve"> </w:t>
            </w:r>
            <w:r w:rsidR="005D6058" w:rsidRPr="003B54EF">
              <w:rPr>
                <w:b/>
                <w:sz w:val="22"/>
                <w:szCs w:val="22"/>
              </w:rPr>
              <w:t>i</w:t>
            </w:r>
            <w:r w:rsidR="00DB4473" w:rsidRPr="003B54EF">
              <w:rPr>
                <w:b/>
                <w:sz w:val="22"/>
                <w:szCs w:val="22"/>
              </w:rPr>
              <w:t>nwestycyj</w:t>
            </w:r>
            <w:r w:rsidR="0017548F" w:rsidRPr="003B54EF">
              <w:rPr>
                <w:b/>
                <w:sz w:val="22"/>
                <w:szCs w:val="22"/>
              </w:rPr>
              <w:t>nych Dzielnic oraz</w:t>
            </w:r>
            <w:r w:rsidR="00DB4473" w:rsidRPr="003B54EF">
              <w:rPr>
                <w:b/>
                <w:sz w:val="22"/>
                <w:szCs w:val="22"/>
              </w:rPr>
              <w:t xml:space="preserve"> </w:t>
            </w:r>
            <w:r w:rsidR="00581095" w:rsidRPr="003B54EF">
              <w:rPr>
                <w:b/>
                <w:sz w:val="22"/>
                <w:szCs w:val="22"/>
              </w:rPr>
              <w:t>p</w:t>
            </w:r>
            <w:r w:rsidRPr="003B54EF">
              <w:rPr>
                <w:b/>
                <w:sz w:val="22"/>
                <w:szCs w:val="22"/>
              </w:rPr>
              <w:t xml:space="preserve">rojekty </w:t>
            </w:r>
            <w:r w:rsidR="0017548F" w:rsidRPr="003B54EF">
              <w:rPr>
                <w:b/>
                <w:sz w:val="22"/>
                <w:szCs w:val="22"/>
              </w:rPr>
              <w:t xml:space="preserve">Zadań </w:t>
            </w:r>
            <w:r w:rsidR="00DB4473" w:rsidRPr="003B54EF">
              <w:rPr>
                <w:b/>
                <w:sz w:val="22"/>
                <w:szCs w:val="22"/>
              </w:rPr>
              <w:t xml:space="preserve">dla Zakupów Inwestycyjnych </w:t>
            </w:r>
            <w:r w:rsidR="00475D64">
              <w:rPr>
                <w:b/>
                <w:sz w:val="22"/>
                <w:szCs w:val="22"/>
              </w:rPr>
              <w:t xml:space="preserve">zgodnie z pkt. 1a lub 1b </w:t>
            </w:r>
            <w:r w:rsidR="00805844">
              <w:rPr>
                <w:b/>
                <w:sz w:val="22"/>
                <w:szCs w:val="22"/>
              </w:rPr>
              <w:br/>
            </w:r>
            <w:r w:rsidR="00475D64">
              <w:rPr>
                <w:b/>
                <w:sz w:val="22"/>
                <w:szCs w:val="22"/>
              </w:rPr>
              <w:t xml:space="preserve">- </w:t>
            </w:r>
            <w:r w:rsidR="009676F5" w:rsidRPr="003B54EF">
              <w:rPr>
                <w:bCs/>
                <w:sz w:val="22"/>
                <w:szCs w:val="22"/>
              </w:rPr>
              <w:t xml:space="preserve">w terminie </w:t>
            </w:r>
            <w:r w:rsidR="009676F5" w:rsidRPr="003B54EF">
              <w:rPr>
                <w:b/>
                <w:sz w:val="22"/>
                <w:szCs w:val="22"/>
                <w:u w:val="single"/>
              </w:rPr>
              <w:t>do 15 września</w:t>
            </w:r>
            <w:r w:rsidR="009676F5" w:rsidRPr="003B54EF">
              <w:rPr>
                <w:b/>
                <w:sz w:val="22"/>
                <w:szCs w:val="22"/>
              </w:rPr>
              <w:t>.</w:t>
            </w:r>
          </w:p>
          <w:p w14:paraId="12C36B42" w14:textId="77777777" w:rsidR="00E57CF4" w:rsidRPr="003B54EF" w:rsidRDefault="00E57CF4" w:rsidP="00805844">
            <w:pPr>
              <w:pStyle w:val="Podtytu"/>
              <w:tabs>
                <w:tab w:val="left" w:pos="9923"/>
              </w:tabs>
              <w:ind w:left="360" w:right="425"/>
              <w:jc w:val="both"/>
              <w:rPr>
                <w:b/>
                <w:bCs/>
                <w:sz w:val="22"/>
                <w:szCs w:val="22"/>
              </w:rPr>
            </w:pPr>
          </w:p>
          <w:p w14:paraId="6DF66BBC" w14:textId="04407E63" w:rsidR="00E57CF4" w:rsidRPr="003B54EF" w:rsidRDefault="009676F5" w:rsidP="00805844">
            <w:pPr>
              <w:pStyle w:val="Podtytu"/>
              <w:numPr>
                <w:ilvl w:val="0"/>
                <w:numId w:val="36"/>
              </w:numPr>
              <w:tabs>
                <w:tab w:val="left" w:pos="9923"/>
              </w:tabs>
              <w:ind w:right="425"/>
              <w:jc w:val="both"/>
              <w:rPr>
                <w:rFonts w:ascii="(Użyj czcionki tekstu azjatycki" w:hAnsi="(Użyj czcionki tekstu azjatycki"/>
                <w:iCs/>
              </w:rPr>
            </w:pPr>
            <w:r w:rsidRPr="003B54EF">
              <w:rPr>
                <w:b/>
                <w:bCs/>
                <w:sz w:val="22"/>
                <w:szCs w:val="22"/>
              </w:rPr>
              <w:t xml:space="preserve">Korekty </w:t>
            </w:r>
            <w:r w:rsidR="00A37279" w:rsidRPr="003B54EF">
              <w:rPr>
                <w:b/>
                <w:bCs/>
                <w:sz w:val="22"/>
                <w:szCs w:val="22"/>
              </w:rPr>
              <w:t>projektów</w:t>
            </w:r>
            <w:r w:rsidRPr="003B54EF">
              <w:rPr>
                <w:b/>
                <w:bCs/>
                <w:sz w:val="22"/>
                <w:szCs w:val="22"/>
              </w:rPr>
              <w:t xml:space="preserve"> Zadań -</w:t>
            </w:r>
            <w:r w:rsidRPr="003B54EF">
              <w:rPr>
                <w:bCs/>
                <w:sz w:val="22"/>
                <w:szCs w:val="22"/>
              </w:rPr>
              <w:t xml:space="preserve"> w przypadku konieczności zmiany danych </w:t>
            </w:r>
            <w:r w:rsidR="002A7A0F">
              <w:rPr>
                <w:bCs/>
                <w:sz w:val="22"/>
                <w:szCs w:val="22"/>
              </w:rPr>
              <w:t xml:space="preserve">w </w:t>
            </w:r>
            <w:r w:rsidR="00BB4ABB">
              <w:rPr>
                <w:bCs/>
                <w:sz w:val="22"/>
                <w:szCs w:val="22"/>
              </w:rPr>
              <w:t>p</w:t>
            </w:r>
            <w:r w:rsidR="002A7A0F">
              <w:rPr>
                <w:bCs/>
                <w:sz w:val="22"/>
                <w:szCs w:val="22"/>
              </w:rPr>
              <w:t xml:space="preserve">rojektach Zadań Dzielnic oraz w </w:t>
            </w:r>
            <w:r w:rsidR="00BB4ABB">
              <w:rPr>
                <w:bCs/>
                <w:sz w:val="22"/>
                <w:szCs w:val="22"/>
              </w:rPr>
              <w:t>p</w:t>
            </w:r>
            <w:r w:rsidR="002A7A0F">
              <w:rPr>
                <w:bCs/>
                <w:sz w:val="22"/>
                <w:szCs w:val="22"/>
              </w:rPr>
              <w:t>rojektach Zadań Za</w:t>
            </w:r>
            <w:r w:rsidR="00B31B90">
              <w:rPr>
                <w:bCs/>
                <w:sz w:val="22"/>
                <w:szCs w:val="22"/>
              </w:rPr>
              <w:t>k</w:t>
            </w:r>
            <w:r w:rsidR="002A7A0F">
              <w:rPr>
                <w:bCs/>
                <w:sz w:val="22"/>
                <w:szCs w:val="22"/>
              </w:rPr>
              <w:t xml:space="preserve">upowych  </w:t>
            </w:r>
            <w:r w:rsidRPr="003B54EF">
              <w:rPr>
                <w:bCs/>
                <w:sz w:val="22"/>
                <w:szCs w:val="22"/>
              </w:rPr>
              <w:t xml:space="preserve">w terminie </w:t>
            </w:r>
            <w:r w:rsidRPr="003B54EF">
              <w:rPr>
                <w:b/>
                <w:sz w:val="22"/>
                <w:szCs w:val="22"/>
                <w:u w:val="single"/>
              </w:rPr>
              <w:t>do 10 października</w:t>
            </w:r>
            <w:r w:rsidRPr="003B54EF">
              <w:rPr>
                <w:b/>
                <w:sz w:val="22"/>
                <w:szCs w:val="22"/>
              </w:rPr>
              <w:t>.</w:t>
            </w:r>
          </w:p>
          <w:p w14:paraId="2190044F" w14:textId="77777777" w:rsidR="009676F5" w:rsidRPr="003B54EF" w:rsidRDefault="009676F5" w:rsidP="00805844">
            <w:pPr>
              <w:pStyle w:val="Podtytu"/>
              <w:tabs>
                <w:tab w:val="left" w:pos="9923"/>
              </w:tabs>
              <w:ind w:left="257" w:right="425"/>
              <w:jc w:val="both"/>
              <w:rPr>
                <w:sz w:val="22"/>
                <w:szCs w:val="22"/>
                <w:lang w:eastAsia="ar-SA"/>
              </w:rPr>
            </w:pPr>
          </w:p>
          <w:p w14:paraId="2D020BAA" w14:textId="77777777" w:rsidR="009676F5" w:rsidRPr="003B54EF" w:rsidRDefault="009676F5" w:rsidP="00805844">
            <w:pPr>
              <w:pStyle w:val="Podtytu"/>
              <w:tabs>
                <w:tab w:val="left" w:pos="9923"/>
              </w:tabs>
              <w:ind w:left="257" w:right="425"/>
              <w:jc w:val="both"/>
              <w:rPr>
                <w:b/>
                <w:sz w:val="22"/>
                <w:szCs w:val="22"/>
              </w:rPr>
            </w:pPr>
          </w:p>
          <w:p w14:paraId="42863EBE" w14:textId="77777777" w:rsidR="00E57CF4" w:rsidRPr="003B54EF" w:rsidRDefault="00E57CF4" w:rsidP="00805844">
            <w:pPr>
              <w:pStyle w:val="Podtytu"/>
              <w:tabs>
                <w:tab w:val="left" w:pos="9923"/>
              </w:tabs>
              <w:ind w:left="257" w:right="425"/>
              <w:jc w:val="both"/>
              <w:rPr>
                <w:rFonts w:ascii="(Użyj czcionki tekstu azjatycki" w:hAnsi="(Użyj czcionki tekstu azjatycki"/>
                <w:b/>
                <w:bCs/>
                <w:i/>
                <w:sz w:val="22"/>
                <w:szCs w:val="22"/>
              </w:rPr>
            </w:pPr>
          </w:p>
        </w:tc>
      </w:tr>
    </w:tbl>
    <w:p w14:paraId="2285AAA5" w14:textId="648EE567" w:rsidR="00BB4ABB" w:rsidRDefault="00CE048A" w:rsidP="00805844">
      <w:pPr>
        <w:pStyle w:val="Podtytu"/>
        <w:tabs>
          <w:tab w:val="left" w:pos="2552"/>
          <w:tab w:val="left" w:pos="9923"/>
        </w:tabs>
        <w:spacing w:line="360" w:lineRule="auto"/>
        <w:ind w:right="425"/>
        <w:jc w:val="both"/>
        <w:rPr>
          <w:b/>
          <w:i/>
          <w:iCs/>
        </w:rPr>
      </w:pPr>
      <w:r w:rsidRPr="003B54EF">
        <w:rPr>
          <w:b/>
          <w:i/>
          <w:iCs/>
        </w:rPr>
        <w:t xml:space="preserve">Dla Zadań inwestycyjnych wnioskowanych do WPF należy podać pełny </w:t>
      </w:r>
      <w:r>
        <w:rPr>
          <w:b/>
          <w:i/>
          <w:iCs/>
        </w:rPr>
        <w:t xml:space="preserve">plan wydatków niezbędnych dla </w:t>
      </w:r>
      <w:r w:rsidRPr="003B54EF">
        <w:rPr>
          <w:b/>
          <w:i/>
          <w:iCs/>
        </w:rPr>
        <w:t>ich przygotowania i budowy oraz w przypadkach tego wymagających dla ich pierwszego wyposażenia.</w:t>
      </w:r>
    </w:p>
    <w:p w14:paraId="59039C93" w14:textId="77777777" w:rsidR="00CE048A" w:rsidRPr="003B54EF" w:rsidRDefault="00CE048A" w:rsidP="00805844">
      <w:pPr>
        <w:pStyle w:val="Podtytu"/>
        <w:tabs>
          <w:tab w:val="left" w:pos="2552"/>
          <w:tab w:val="left" w:pos="9923"/>
        </w:tabs>
        <w:spacing w:line="360" w:lineRule="auto"/>
        <w:ind w:right="425"/>
        <w:jc w:val="both"/>
        <w:rPr>
          <w:b/>
          <w:i/>
          <w:iCs/>
        </w:rPr>
      </w:pPr>
    </w:p>
    <w:p w14:paraId="23818672" w14:textId="77777777" w:rsidR="00E57CF4" w:rsidRDefault="008C66CA" w:rsidP="00805844">
      <w:pPr>
        <w:pStyle w:val="Podtytu"/>
        <w:numPr>
          <w:ilvl w:val="0"/>
          <w:numId w:val="26"/>
        </w:numPr>
        <w:tabs>
          <w:tab w:val="left" w:pos="360"/>
          <w:tab w:val="left" w:pos="9923"/>
        </w:tabs>
        <w:spacing w:line="360" w:lineRule="auto"/>
        <w:ind w:left="284" w:right="425" w:hanging="284"/>
        <w:jc w:val="both"/>
        <w:rPr>
          <w:bCs/>
        </w:rPr>
      </w:pPr>
      <w:r w:rsidRPr="00AB3064">
        <w:rPr>
          <w:b/>
          <w:bCs/>
          <w:u w:val="single"/>
        </w:rPr>
        <w:t>Jednostki Realizujące</w:t>
      </w:r>
      <w:r w:rsidRPr="00AB3064">
        <w:rPr>
          <w:bCs/>
        </w:rPr>
        <w:t xml:space="preserve"> d</w:t>
      </w:r>
      <w:r w:rsidR="00FA148F" w:rsidRPr="00AB3064">
        <w:rPr>
          <w:bCs/>
        </w:rPr>
        <w:t xml:space="preserve">la </w:t>
      </w:r>
      <w:r w:rsidR="00CF471B">
        <w:rPr>
          <w:bCs/>
        </w:rPr>
        <w:t xml:space="preserve">Zadań </w:t>
      </w:r>
      <w:r w:rsidR="00662904">
        <w:rPr>
          <w:bCs/>
        </w:rPr>
        <w:t>inwestycyjnych</w:t>
      </w:r>
      <w:r w:rsidR="00FA148F" w:rsidRPr="00AB3064">
        <w:rPr>
          <w:bCs/>
        </w:rPr>
        <w:t xml:space="preserve">, dla których </w:t>
      </w:r>
      <w:r w:rsidR="00FA148F" w:rsidRPr="00AB3064">
        <w:rPr>
          <w:rFonts w:ascii="(Użyj czcionki tekstu azjatycki" w:hAnsi="(Użyj czcionki tekstu azjatycki"/>
        </w:rPr>
        <w:t>konieczna jest</w:t>
      </w:r>
      <w:r w:rsidR="00FA148F" w:rsidRPr="00AB3064">
        <w:rPr>
          <w:bCs/>
        </w:rPr>
        <w:t xml:space="preserve">: wypłata odszkodowań, pozyskanie terenu, regulacja stanu prawnego terenu - przesyłają </w:t>
      </w:r>
      <w:r w:rsidR="00FA148F" w:rsidRPr="00AB3064">
        <w:rPr>
          <w:b/>
        </w:rPr>
        <w:t>do Wydziału Skarbu Miasta</w:t>
      </w:r>
      <w:r w:rsidR="00FA148F" w:rsidRPr="00AB3064">
        <w:rPr>
          <w:bCs/>
        </w:rPr>
        <w:t xml:space="preserve"> niezbędne </w:t>
      </w:r>
      <w:r w:rsidR="00FA148F" w:rsidRPr="00AB3064">
        <w:rPr>
          <w:b/>
          <w:bCs/>
        </w:rPr>
        <w:t xml:space="preserve">informacje </w:t>
      </w:r>
      <w:r w:rsidR="00FA148F" w:rsidRPr="00AB3064">
        <w:rPr>
          <w:bCs/>
        </w:rPr>
        <w:t xml:space="preserve">w terminie </w:t>
      </w:r>
      <w:r w:rsidR="00FA148F" w:rsidRPr="004B33E3">
        <w:rPr>
          <w:b/>
          <w:u w:val="single"/>
        </w:rPr>
        <w:t>do 5 września</w:t>
      </w:r>
      <w:r w:rsidR="00FA148F" w:rsidRPr="00AB3064">
        <w:rPr>
          <w:bCs/>
        </w:rPr>
        <w:t>. Jednostki Realizujące winny określić</w:t>
      </w:r>
      <w:r w:rsidR="00166F6C" w:rsidRPr="00AB3064">
        <w:rPr>
          <w:bCs/>
        </w:rPr>
        <w:t>:</w:t>
      </w:r>
      <w:r w:rsidR="00FA148F" w:rsidRPr="00AB3064">
        <w:rPr>
          <w:bCs/>
        </w:rPr>
        <w:t xml:space="preserve"> </w:t>
      </w:r>
    </w:p>
    <w:p w14:paraId="3B0F8042" w14:textId="77777777" w:rsidR="00E57CF4" w:rsidRDefault="008E24A3" w:rsidP="00805844">
      <w:pPr>
        <w:pStyle w:val="Podtytu"/>
        <w:numPr>
          <w:ilvl w:val="0"/>
          <w:numId w:val="41"/>
        </w:numPr>
        <w:tabs>
          <w:tab w:val="left" w:pos="9923"/>
        </w:tabs>
        <w:spacing w:line="360" w:lineRule="auto"/>
        <w:ind w:left="1003" w:right="425" w:hanging="357"/>
        <w:jc w:val="both"/>
        <w:rPr>
          <w:bCs/>
        </w:rPr>
      </w:pPr>
      <w:r w:rsidRPr="00AB3064">
        <w:rPr>
          <w:bCs/>
        </w:rPr>
        <w:t xml:space="preserve">w przypadku </w:t>
      </w:r>
      <w:r w:rsidR="00166F6C" w:rsidRPr="00AB3064">
        <w:rPr>
          <w:bCs/>
        </w:rPr>
        <w:t>planowanego uzyskania</w:t>
      </w:r>
      <w:r w:rsidRPr="00AB3064">
        <w:rPr>
          <w:bCs/>
        </w:rPr>
        <w:t xml:space="preserve"> dec</w:t>
      </w:r>
      <w:r w:rsidR="00FC7762">
        <w:rPr>
          <w:bCs/>
        </w:rPr>
        <w:t>yzji</w:t>
      </w:r>
      <w:r w:rsidRPr="00AB3064">
        <w:rPr>
          <w:bCs/>
        </w:rPr>
        <w:t xml:space="preserve"> o PNB </w:t>
      </w:r>
      <w:r w:rsidR="00166F6C" w:rsidRPr="00AB3064">
        <w:rPr>
          <w:bCs/>
        </w:rPr>
        <w:t xml:space="preserve">- </w:t>
      </w:r>
      <w:r w:rsidRPr="00AB3064">
        <w:rPr>
          <w:bCs/>
        </w:rPr>
        <w:t xml:space="preserve">pożądany </w:t>
      </w:r>
      <w:r w:rsidR="00FA148F" w:rsidRPr="00AB3064">
        <w:rPr>
          <w:bCs/>
        </w:rPr>
        <w:t xml:space="preserve">termin pozyskania </w:t>
      </w:r>
      <w:r w:rsidRPr="00AB3064">
        <w:rPr>
          <w:bCs/>
        </w:rPr>
        <w:t>terenu</w:t>
      </w:r>
      <w:r w:rsidR="00166F6C" w:rsidRPr="00AB3064">
        <w:rPr>
          <w:bCs/>
        </w:rPr>
        <w:t>,</w:t>
      </w:r>
    </w:p>
    <w:p w14:paraId="203CEE3A" w14:textId="636D3A3A" w:rsidR="005D3ADC" w:rsidRPr="00475D64" w:rsidRDefault="00166F6C" w:rsidP="00805844">
      <w:pPr>
        <w:pStyle w:val="Podtytu"/>
        <w:numPr>
          <w:ilvl w:val="0"/>
          <w:numId w:val="41"/>
        </w:numPr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FC7762">
        <w:rPr>
          <w:bCs/>
        </w:rPr>
        <w:t>w</w:t>
      </w:r>
      <w:r w:rsidR="00FC7762">
        <w:rPr>
          <w:bCs/>
        </w:rPr>
        <w:t xml:space="preserve"> </w:t>
      </w:r>
      <w:r w:rsidRPr="00FC7762">
        <w:rPr>
          <w:bCs/>
        </w:rPr>
        <w:t>przypadku</w:t>
      </w:r>
      <w:r w:rsidR="00FC7762">
        <w:rPr>
          <w:bCs/>
        </w:rPr>
        <w:t xml:space="preserve"> </w:t>
      </w:r>
      <w:r w:rsidRPr="00FC7762">
        <w:rPr>
          <w:bCs/>
        </w:rPr>
        <w:t>planowanego uzyskania dec</w:t>
      </w:r>
      <w:r w:rsidR="00FC7762" w:rsidRPr="00FC7762">
        <w:rPr>
          <w:bCs/>
        </w:rPr>
        <w:t>yzji</w:t>
      </w:r>
      <w:r w:rsidRPr="00FC7762">
        <w:rPr>
          <w:bCs/>
        </w:rPr>
        <w:t xml:space="preserve"> o ZRID - </w:t>
      </w:r>
      <w:r w:rsidR="008E24A3" w:rsidRPr="00FC7762">
        <w:rPr>
          <w:bCs/>
        </w:rPr>
        <w:t xml:space="preserve">planowany termin uzyskania </w:t>
      </w:r>
      <w:r w:rsidRPr="00FC7762">
        <w:rPr>
          <w:bCs/>
        </w:rPr>
        <w:t xml:space="preserve">jej </w:t>
      </w:r>
      <w:r w:rsidR="008E24A3" w:rsidRPr="00FC7762">
        <w:rPr>
          <w:bCs/>
        </w:rPr>
        <w:t>ostateczn</w:t>
      </w:r>
      <w:r w:rsidR="00475D64">
        <w:rPr>
          <w:bCs/>
        </w:rPr>
        <w:t>ości.</w:t>
      </w:r>
    </w:p>
    <w:p w14:paraId="5C8BD766" w14:textId="4988E61E" w:rsidR="00E57CF4" w:rsidRDefault="005D3ADC" w:rsidP="00805844">
      <w:pPr>
        <w:pStyle w:val="Podtytu"/>
        <w:numPr>
          <w:ilvl w:val="0"/>
          <w:numId w:val="26"/>
        </w:numPr>
        <w:tabs>
          <w:tab w:val="left" w:pos="9923"/>
        </w:tabs>
        <w:spacing w:line="360" w:lineRule="auto"/>
        <w:ind w:left="284" w:right="425" w:hanging="284"/>
        <w:jc w:val="both"/>
        <w:rPr>
          <w:bCs/>
        </w:rPr>
      </w:pPr>
      <w:r w:rsidRPr="00CE048A">
        <w:rPr>
          <w:b/>
          <w:bCs/>
        </w:rPr>
        <w:t>Wydział Skarbu Miasta</w:t>
      </w:r>
      <w:r w:rsidRPr="005D3ADC">
        <w:rPr>
          <w:bCs/>
        </w:rPr>
        <w:t xml:space="preserve"> w oparciu o informacje przesłane przez Jednostki Realizujące, otrzymane decyzje administracyjne określające zakres </w:t>
      </w:r>
      <w:r w:rsidR="00CF471B">
        <w:rPr>
          <w:bCs/>
        </w:rPr>
        <w:t>Zadań inwestycyjnych</w:t>
      </w:r>
      <w:r w:rsidRPr="005D3ADC">
        <w:rPr>
          <w:bCs/>
        </w:rPr>
        <w:t xml:space="preserve"> lub uchwalone miejscowe plany zagospodarowania przestrzennego, opracowuje </w:t>
      </w:r>
      <w:r w:rsidR="00A37279" w:rsidRPr="00475D64">
        <w:rPr>
          <w:b/>
          <w:bCs/>
        </w:rPr>
        <w:t>p</w:t>
      </w:r>
      <w:r w:rsidRPr="00475D64">
        <w:rPr>
          <w:b/>
          <w:bCs/>
        </w:rPr>
        <w:t>rojekty Zadań</w:t>
      </w:r>
      <w:r w:rsidRPr="005D3ADC">
        <w:rPr>
          <w:bCs/>
        </w:rPr>
        <w:t xml:space="preserve"> </w:t>
      </w:r>
      <w:r w:rsidR="00475D64">
        <w:rPr>
          <w:bCs/>
        </w:rPr>
        <w:t xml:space="preserve">(zgodnie z pkt. 1a lub 1b) </w:t>
      </w:r>
      <w:r w:rsidR="00805844">
        <w:rPr>
          <w:bCs/>
        </w:rPr>
        <w:br/>
      </w:r>
      <w:r w:rsidR="00A37279" w:rsidRPr="00C9321B">
        <w:rPr>
          <w:bCs/>
        </w:rPr>
        <w:t>i</w:t>
      </w:r>
      <w:r w:rsidR="00FC7762" w:rsidRPr="00C9321B">
        <w:rPr>
          <w:bCs/>
        </w:rPr>
        <w:t xml:space="preserve"> </w:t>
      </w:r>
      <w:r w:rsidRPr="00C9321B">
        <w:rPr>
          <w:bCs/>
        </w:rPr>
        <w:t xml:space="preserve">przesyła </w:t>
      </w:r>
      <w:r w:rsidR="00BB4ABB">
        <w:rPr>
          <w:bCs/>
        </w:rPr>
        <w:t xml:space="preserve">je </w:t>
      </w:r>
      <w:r w:rsidRPr="00C9321B">
        <w:rPr>
          <w:bCs/>
        </w:rPr>
        <w:t xml:space="preserve">do </w:t>
      </w:r>
      <w:r w:rsidR="002A7A0F">
        <w:rPr>
          <w:bCs/>
        </w:rPr>
        <w:t>SI</w:t>
      </w:r>
      <w:r w:rsidRPr="00C9321B">
        <w:rPr>
          <w:bCs/>
        </w:rPr>
        <w:t>, zawierając</w:t>
      </w:r>
      <w:r w:rsidR="00A37279" w:rsidRPr="00C9321B">
        <w:rPr>
          <w:bCs/>
        </w:rPr>
        <w:t xml:space="preserve">e </w:t>
      </w:r>
      <w:r w:rsidRPr="00C9321B">
        <w:rPr>
          <w:bCs/>
        </w:rPr>
        <w:t>środki</w:t>
      </w:r>
      <w:r w:rsidRPr="005D3ADC">
        <w:rPr>
          <w:bCs/>
        </w:rPr>
        <w:t xml:space="preserve"> na: </w:t>
      </w:r>
    </w:p>
    <w:p w14:paraId="7BD343F6" w14:textId="77777777" w:rsidR="00E57CF4" w:rsidRDefault="005D3ADC" w:rsidP="00805844">
      <w:pPr>
        <w:pStyle w:val="Podtytu"/>
        <w:numPr>
          <w:ilvl w:val="0"/>
          <w:numId w:val="42"/>
        </w:numPr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5D3ADC">
        <w:rPr>
          <w:bCs/>
        </w:rPr>
        <w:t xml:space="preserve">pozyskanie terenu pod inwestycje w zakresie określonym przez ULICP / WZ / MPZP </w:t>
      </w:r>
    </w:p>
    <w:p w14:paraId="72E32163" w14:textId="77777777" w:rsidR="00E57CF4" w:rsidRDefault="005D3ADC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5D3ADC">
        <w:rPr>
          <w:bCs/>
        </w:rPr>
        <w:t>l</w:t>
      </w:r>
      <w:r w:rsidRPr="00FC7762">
        <w:rPr>
          <w:bCs/>
        </w:rPr>
        <w:t>ub</w:t>
      </w:r>
    </w:p>
    <w:p w14:paraId="0E84B7E6" w14:textId="77777777" w:rsidR="00E57CF4" w:rsidRDefault="005D3ADC" w:rsidP="00805844">
      <w:pPr>
        <w:pStyle w:val="Podtytu"/>
        <w:numPr>
          <w:ilvl w:val="0"/>
          <w:numId w:val="42"/>
        </w:numPr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FC7762">
        <w:rPr>
          <w:bCs/>
        </w:rPr>
        <w:t xml:space="preserve">na wypłatę odszkodowań wynikających z wydanych ostatecznych decyzji o ULD / o ZRID   </w:t>
      </w:r>
    </w:p>
    <w:p w14:paraId="148F9972" w14:textId="77777777" w:rsidR="005D3ADC" w:rsidRPr="0065362F" w:rsidRDefault="005D3ADC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65362F">
        <w:rPr>
          <w:bCs/>
        </w:rPr>
        <w:t xml:space="preserve">w ciągu roku, lecz nie później niż </w:t>
      </w:r>
      <w:r w:rsidRPr="004B33E3">
        <w:rPr>
          <w:b/>
          <w:bCs/>
          <w:u w:val="single"/>
        </w:rPr>
        <w:t>do 15 września</w:t>
      </w:r>
      <w:r w:rsidRPr="0065362F">
        <w:rPr>
          <w:bCs/>
        </w:rPr>
        <w:t>.</w:t>
      </w:r>
    </w:p>
    <w:p w14:paraId="63FE684E" w14:textId="77777777" w:rsidR="005D3ADC" w:rsidRPr="0065362F" w:rsidRDefault="005D3ADC" w:rsidP="00805844">
      <w:pPr>
        <w:pStyle w:val="Podtytu"/>
        <w:tabs>
          <w:tab w:val="left" w:pos="9923"/>
        </w:tabs>
        <w:spacing w:line="360" w:lineRule="auto"/>
        <w:ind w:left="426" w:right="425"/>
        <w:jc w:val="both"/>
        <w:rPr>
          <w:bCs/>
        </w:rPr>
      </w:pPr>
    </w:p>
    <w:p w14:paraId="31F45386" w14:textId="23F0DF8C" w:rsidR="00E57CF4" w:rsidRPr="0065362F" w:rsidRDefault="001A425C" w:rsidP="00805844">
      <w:pPr>
        <w:pStyle w:val="Podtytu"/>
        <w:tabs>
          <w:tab w:val="left" w:pos="6521"/>
          <w:tab w:val="left" w:pos="9923"/>
        </w:tabs>
        <w:spacing w:line="360" w:lineRule="auto"/>
        <w:ind w:left="284" w:right="425"/>
        <w:jc w:val="both"/>
        <w:rPr>
          <w:b/>
        </w:rPr>
      </w:pPr>
      <w:r w:rsidRPr="0065362F">
        <w:rPr>
          <w:bCs/>
        </w:rPr>
        <w:t>W</w:t>
      </w:r>
      <w:r w:rsidR="00AE2E47" w:rsidRPr="0065362F">
        <w:rPr>
          <w:bCs/>
        </w:rPr>
        <w:t xml:space="preserve"> przypadku konieczności poprawy </w:t>
      </w:r>
      <w:r w:rsidR="00C9321B" w:rsidRPr="00427D78">
        <w:rPr>
          <w:b/>
          <w:bCs/>
        </w:rPr>
        <w:t>p</w:t>
      </w:r>
      <w:r w:rsidR="00FC7762" w:rsidRPr="00427D78">
        <w:rPr>
          <w:b/>
          <w:bCs/>
        </w:rPr>
        <w:t>rojektu Zadania</w:t>
      </w:r>
      <w:r w:rsidR="00287287" w:rsidRPr="0065362F">
        <w:rPr>
          <w:bCs/>
        </w:rPr>
        <w:t>,</w:t>
      </w:r>
      <w:r w:rsidR="00AE2E47" w:rsidRPr="0065362F">
        <w:rPr>
          <w:bCs/>
        </w:rPr>
        <w:t xml:space="preserve"> </w:t>
      </w:r>
      <w:r w:rsidRPr="0065362F">
        <w:rPr>
          <w:bCs/>
        </w:rPr>
        <w:t xml:space="preserve">Wydział </w:t>
      </w:r>
      <w:r w:rsidR="00475D64">
        <w:rPr>
          <w:bCs/>
        </w:rPr>
        <w:t xml:space="preserve">Skarbu Miasta </w:t>
      </w:r>
      <w:r w:rsidRPr="0065362F">
        <w:rPr>
          <w:bCs/>
        </w:rPr>
        <w:t xml:space="preserve">opracowuje </w:t>
      </w:r>
      <w:r w:rsidR="00805844">
        <w:rPr>
          <w:bCs/>
        </w:rPr>
        <w:br/>
      </w:r>
      <w:r w:rsidRPr="0065362F">
        <w:rPr>
          <w:bCs/>
        </w:rPr>
        <w:t xml:space="preserve">i przesyła do </w:t>
      </w:r>
      <w:r w:rsidR="00475D64">
        <w:rPr>
          <w:bCs/>
        </w:rPr>
        <w:t>Wydziału Strategii, Planowania i Monitorowania Inwestycji</w:t>
      </w:r>
      <w:r w:rsidR="00AE2E47" w:rsidRPr="0065362F">
        <w:rPr>
          <w:bCs/>
        </w:rPr>
        <w:t xml:space="preserve"> </w:t>
      </w:r>
      <w:r w:rsidR="00A37279" w:rsidRPr="0065362F">
        <w:rPr>
          <w:b/>
        </w:rPr>
        <w:t xml:space="preserve">Korektę </w:t>
      </w:r>
      <w:r w:rsidR="00581095" w:rsidRPr="0065362F">
        <w:rPr>
          <w:b/>
        </w:rPr>
        <w:t>p</w:t>
      </w:r>
      <w:r w:rsidR="00A37279" w:rsidRPr="0065362F">
        <w:rPr>
          <w:b/>
          <w:bCs/>
        </w:rPr>
        <w:t>rojektu Zadania</w:t>
      </w:r>
      <w:r w:rsidR="00A37279" w:rsidRPr="0065362F">
        <w:rPr>
          <w:bCs/>
        </w:rPr>
        <w:t xml:space="preserve"> </w:t>
      </w:r>
      <w:r w:rsidRPr="0065362F">
        <w:rPr>
          <w:bCs/>
        </w:rPr>
        <w:t xml:space="preserve">- </w:t>
      </w:r>
      <w:r w:rsidR="004136FC" w:rsidRPr="0065362F">
        <w:rPr>
          <w:bCs/>
        </w:rPr>
        <w:t xml:space="preserve"> </w:t>
      </w:r>
      <w:r w:rsidR="00AE2E47" w:rsidRPr="0065362F">
        <w:rPr>
          <w:bCs/>
        </w:rPr>
        <w:t xml:space="preserve">w terminie </w:t>
      </w:r>
      <w:r w:rsidR="00AE2E47" w:rsidRPr="0065362F">
        <w:rPr>
          <w:b/>
          <w:u w:val="single"/>
        </w:rPr>
        <w:t>do 10 października</w:t>
      </w:r>
      <w:r w:rsidR="00AE2E47" w:rsidRPr="0065362F">
        <w:rPr>
          <w:b/>
        </w:rPr>
        <w:t>.</w:t>
      </w:r>
    </w:p>
    <w:p w14:paraId="053517B2" w14:textId="77777777" w:rsidR="00C9321B" w:rsidRPr="0065362F" w:rsidRDefault="00C9321B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</w:rPr>
      </w:pPr>
    </w:p>
    <w:p w14:paraId="60DABD3C" w14:textId="77777777" w:rsidR="00E57CF4" w:rsidRDefault="00FA148F" w:rsidP="00805844">
      <w:pPr>
        <w:pStyle w:val="Podtytu"/>
        <w:numPr>
          <w:ilvl w:val="0"/>
          <w:numId w:val="27"/>
        </w:numPr>
        <w:tabs>
          <w:tab w:val="clear" w:pos="1004"/>
          <w:tab w:val="left" w:pos="357"/>
          <w:tab w:val="left" w:pos="9923"/>
        </w:tabs>
        <w:spacing w:line="360" w:lineRule="auto"/>
        <w:ind w:left="284" w:right="425" w:hanging="284"/>
        <w:jc w:val="both"/>
        <w:rPr>
          <w:b/>
          <w:u w:val="single"/>
        </w:rPr>
      </w:pPr>
      <w:r w:rsidRPr="00AB3064">
        <w:rPr>
          <w:b/>
          <w:u w:val="single"/>
        </w:rPr>
        <w:t xml:space="preserve">Wydział </w:t>
      </w:r>
      <w:r w:rsidR="00EB5318">
        <w:rPr>
          <w:b/>
          <w:u w:val="single"/>
        </w:rPr>
        <w:t>Strategii</w:t>
      </w:r>
      <w:r w:rsidR="00B31B90">
        <w:rPr>
          <w:b/>
          <w:u w:val="single"/>
        </w:rPr>
        <w:t>,</w:t>
      </w:r>
      <w:r w:rsidR="00EB5318">
        <w:rPr>
          <w:b/>
          <w:u w:val="single"/>
        </w:rPr>
        <w:t xml:space="preserve"> </w:t>
      </w:r>
      <w:r w:rsidRPr="00AB3064">
        <w:rPr>
          <w:b/>
          <w:u w:val="single"/>
        </w:rPr>
        <w:t>Planowania i Monitorowania Inwestycji:</w:t>
      </w:r>
    </w:p>
    <w:p w14:paraId="429AA221" w14:textId="7A673383" w:rsidR="00D10C09" w:rsidRDefault="007D512F" w:rsidP="00805844">
      <w:pPr>
        <w:pStyle w:val="Podtytu"/>
        <w:numPr>
          <w:ilvl w:val="0"/>
          <w:numId w:val="9"/>
        </w:numPr>
        <w:tabs>
          <w:tab w:val="clear" w:pos="720"/>
          <w:tab w:val="num" w:pos="633"/>
          <w:tab w:val="left" w:pos="9923"/>
        </w:tabs>
        <w:spacing w:line="360" w:lineRule="auto"/>
        <w:ind w:left="633" w:right="425" w:hanging="284"/>
        <w:jc w:val="both"/>
      </w:pPr>
      <w:r w:rsidRPr="00AB3064">
        <w:t>p</w:t>
      </w:r>
      <w:r w:rsidR="00FA148F" w:rsidRPr="00AB3064">
        <w:t xml:space="preserve">rzyjmuje </w:t>
      </w:r>
      <w:r w:rsidR="0064151A">
        <w:t xml:space="preserve">i </w:t>
      </w:r>
      <w:r w:rsidR="002C3E5D" w:rsidRPr="00AB3064">
        <w:t xml:space="preserve">weryfikuje </w:t>
      </w:r>
      <w:r w:rsidR="004136FC">
        <w:rPr>
          <w:b/>
          <w:bCs/>
        </w:rPr>
        <w:t>projekty</w:t>
      </w:r>
      <w:r w:rsidR="002C7ADE">
        <w:rPr>
          <w:b/>
          <w:bCs/>
        </w:rPr>
        <w:t>:</w:t>
      </w:r>
      <w:r w:rsidR="004136FC">
        <w:rPr>
          <w:b/>
          <w:bCs/>
        </w:rPr>
        <w:t xml:space="preserve"> Zadań</w:t>
      </w:r>
      <w:r w:rsidR="00FA148F" w:rsidRPr="00AB3064">
        <w:rPr>
          <w:b/>
          <w:bCs/>
        </w:rPr>
        <w:t xml:space="preserve"> </w:t>
      </w:r>
      <w:r w:rsidR="00FA148F" w:rsidRPr="000C45F2">
        <w:rPr>
          <w:b/>
          <w:bCs/>
        </w:rPr>
        <w:t>Inwestycyjn</w:t>
      </w:r>
      <w:r w:rsidR="004136FC" w:rsidRPr="000C45F2">
        <w:rPr>
          <w:b/>
          <w:bCs/>
        </w:rPr>
        <w:t>ych</w:t>
      </w:r>
      <w:r w:rsidR="0064151A" w:rsidRPr="000C45F2">
        <w:rPr>
          <w:b/>
          <w:bCs/>
        </w:rPr>
        <w:t xml:space="preserve">, </w:t>
      </w:r>
      <w:r w:rsidR="00205471">
        <w:rPr>
          <w:b/>
          <w:bCs/>
        </w:rPr>
        <w:t xml:space="preserve">Zadań </w:t>
      </w:r>
      <w:r w:rsidR="0064151A" w:rsidRPr="000C45F2">
        <w:rPr>
          <w:b/>
          <w:bCs/>
        </w:rPr>
        <w:t>Zakupowych</w:t>
      </w:r>
      <w:r w:rsidR="00C37D25" w:rsidRPr="00AB3064">
        <w:rPr>
          <w:b/>
          <w:bCs/>
        </w:rPr>
        <w:t xml:space="preserve"> </w:t>
      </w:r>
      <w:r w:rsidR="00205471">
        <w:rPr>
          <w:b/>
          <w:bCs/>
        </w:rPr>
        <w:t xml:space="preserve">Inwestycyjnych </w:t>
      </w:r>
      <w:r w:rsidR="00C37D25" w:rsidRPr="00AB3064">
        <w:t>i</w:t>
      </w:r>
      <w:r w:rsidR="00FA148F" w:rsidRPr="00AB3064">
        <w:rPr>
          <w:b/>
          <w:bCs/>
        </w:rPr>
        <w:t xml:space="preserve"> </w:t>
      </w:r>
      <w:r w:rsidR="002C3E5D" w:rsidRPr="00AB3064">
        <w:rPr>
          <w:b/>
        </w:rPr>
        <w:t xml:space="preserve">Korekty </w:t>
      </w:r>
      <w:r w:rsidR="004136FC">
        <w:rPr>
          <w:b/>
        </w:rPr>
        <w:t>projektów Zadań</w:t>
      </w:r>
      <w:r w:rsidR="004136FC" w:rsidRPr="00AB3064">
        <w:rPr>
          <w:bCs/>
        </w:rPr>
        <w:t xml:space="preserve"> </w:t>
      </w:r>
      <w:r w:rsidR="005E25FC">
        <w:rPr>
          <w:bCs/>
        </w:rPr>
        <w:t xml:space="preserve">w szczególności </w:t>
      </w:r>
      <w:r w:rsidR="002C3E5D" w:rsidRPr="00AB3064">
        <w:t>pod względem:</w:t>
      </w:r>
    </w:p>
    <w:p w14:paraId="414AA514" w14:textId="2B17D296" w:rsidR="00D10C09" w:rsidRDefault="00CC7666" w:rsidP="00805844">
      <w:pPr>
        <w:pStyle w:val="Podtytu"/>
        <w:numPr>
          <w:ilvl w:val="1"/>
          <w:numId w:val="17"/>
        </w:numPr>
        <w:tabs>
          <w:tab w:val="clear" w:pos="1440"/>
          <w:tab w:val="num" w:pos="916"/>
          <w:tab w:val="left" w:pos="9923"/>
        </w:tabs>
        <w:spacing w:line="360" w:lineRule="auto"/>
        <w:ind w:left="916" w:right="425"/>
        <w:jc w:val="both"/>
      </w:pPr>
      <w:r w:rsidRPr="00AB3064">
        <w:t>kom</w:t>
      </w:r>
      <w:r w:rsidR="005B7A6E" w:rsidRPr="00AB3064">
        <w:t>pletności i poprawności danych</w:t>
      </w:r>
      <w:r w:rsidR="00A37279" w:rsidRPr="00A37279">
        <w:rPr>
          <w:color w:val="FF0000"/>
        </w:rPr>
        <w:t xml:space="preserve"> </w:t>
      </w:r>
      <w:r w:rsidRPr="00AB3064">
        <w:t>w zakresie:</w:t>
      </w:r>
      <w:r w:rsidR="00306DD5">
        <w:t xml:space="preserve"> </w:t>
      </w:r>
      <w:r w:rsidR="00FA0709">
        <w:t>zakresów</w:t>
      </w:r>
      <w:r w:rsidR="00E71111" w:rsidRPr="00AB3064">
        <w:t xml:space="preserve"> </w:t>
      </w:r>
      <w:r w:rsidRPr="00AB3064">
        <w:t>całkowit</w:t>
      </w:r>
      <w:r w:rsidR="00FA0709">
        <w:t>ych</w:t>
      </w:r>
      <w:r w:rsidRPr="00AB3064">
        <w:t xml:space="preserve"> </w:t>
      </w:r>
      <w:r w:rsidR="00306DD5">
        <w:t xml:space="preserve">i określających </w:t>
      </w:r>
      <w:r w:rsidR="00FA0709">
        <w:t>je</w:t>
      </w:r>
      <w:r w:rsidR="00306DD5">
        <w:t xml:space="preserve"> </w:t>
      </w:r>
      <w:r w:rsidR="00306DD5" w:rsidRPr="00AB3064">
        <w:t>parametrów</w:t>
      </w:r>
      <w:r w:rsidR="00811A3F" w:rsidRPr="00AB3064">
        <w:t>,</w:t>
      </w:r>
      <w:r w:rsidRPr="00AB3064">
        <w:t xml:space="preserve"> zakres</w:t>
      </w:r>
      <w:r w:rsidR="00FA0709">
        <w:t>ów</w:t>
      </w:r>
      <w:r w:rsidRPr="00AB3064">
        <w:t xml:space="preserve"> rzeczow</w:t>
      </w:r>
      <w:r w:rsidR="00FA0709">
        <w:t>ych</w:t>
      </w:r>
      <w:r w:rsidR="0064151A">
        <w:t xml:space="preserve"> składających się z kamieni milowych i działań </w:t>
      </w:r>
      <w:r w:rsidRPr="00AB3064">
        <w:t xml:space="preserve"> </w:t>
      </w:r>
      <w:r w:rsidR="0064151A">
        <w:t>oraz</w:t>
      </w:r>
      <w:r w:rsidR="00E71111">
        <w:t xml:space="preserve"> efekt</w:t>
      </w:r>
      <w:r w:rsidR="00FA0709">
        <w:t>ów</w:t>
      </w:r>
      <w:r w:rsidR="00E71111">
        <w:t xml:space="preserve"> </w:t>
      </w:r>
      <w:r w:rsidRPr="00AB3064">
        <w:t>w</w:t>
      </w:r>
      <w:r w:rsidR="00FA0709">
        <w:t> </w:t>
      </w:r>
      <w:r w:rsidRPr="00AB3064">
        <w:t>roku budżetowym,</w:t>
      </w:r>
    </w:p>
    <w:p w14:paraId="67ABC8FB" w14:textId="1699BC3A" w:rsidR="00D10C09" w:rsidRDefault="00CC7666" w:rsidP="00805844">
      <w:pPr>
        <w:pStyle w:val="Podtytu"/>
        <w:numPr>
          <w:ilvl w:val="0"/>
          <w:numId w:val="19"/>
        </w:numPr>
        <w:tabs>
          <w:tab w:val="clear" w:pos="720"/>
          <w:tab w:val="num" w:pos="927"/>
          <w:tab w:val="left" w:pos="9923"/>
        </w:tabs>
        <w:spacing w:line="360" w:lineRule="auto"/>
        <w:ind w:left="927" w:right="425"/>
        <w:jc w:val="both"/>
      </w:pPr>
      <w:r w:rsidRPr="00AB3064">
        <w:t>możliwości realizacji zaplanowan</w:t>
      </w:r>
      <w:r w:rsidR="00FA0709">
        <w:t>ych</w:t>
      </w:r>
      <w:r w:rsidRPr="00AB3064">
        <w:t xml:space="preserve"> zakres</w:t>
      </w:r>
      <w:r w:rsidR="00FA0709">
        <w:t>ów</w:t>
      </w:r>
      <w:r w:rsidRPr="00AB3064">
        <w:t xml:space="preserve"> rzeczow</w:t>
      </w:r>
      <w:r w:rsidR="00FA0709">
        <w:t>ych</w:t>
      </w:r>
      <w:r w:rsidRPr="00AB3064">
        <w:t xml:space="preserve"> w roku budżetowym,</w:t>
      </w:r>
    </w:p>
    <w:p w14:paraId="425D4647" w14:textId="24A7FEDC" w:rsidR="000B7C56" w:rsidRDefault="00CC7666" w:rsidP="00805844">
      <w:pPr>
        <w:pStyle w:val="Podtytu"/>
        <w:numPr>
          <w:ilvl w:val="0"/>
          <w:numId w:val="19"/>
        </w:numPr>
        <w:tabs>
          <w:tab w:val="clear" w:pos="720"/>
          <w:tab w:val="num" w:pos="927"/>
          <w:tab w:val="left" w:pos="9923"/>
        </w:tabs>
        <w:spacing w:line="360" w:lineRule="auto"/>
        <w:ind w:left="927" w:right="425"/>
        <w:jc w:val="both"/>
      </w:pPr>
      <w:r w:rsidRPr="00205471">
        <w:t>możliwości wykorzystania za</w:t>
      </w:r>
      <w:r w:rsidR="009F25C9" w:rsidRPr="00205471">
        <w:t>planowanych środków finansowych</w:t>
      </w:r>
      <w:r w:rsidR="009F25C9" w:rsidRPr="00AB3064">
        <w:t>,</w:t>
      </w:r>
    </w:p>
    <w:p w14:paraId="3E8AE2A1" w14:textId="77777777" w:rsidR="0093000C" w:rsidRDefault="000B7C56" w:rsidP="00805844">
      <w:pPr>
        <w:pStyle w:val="Podtytu"/>
        <w:numPr>
          <w:ilvl w:val="0"/>
          <w:numId w:val="19"/>
        </w:numPr>
        <w:tabs>
          <w:tab w:val="clear" w:pos="720"/>
          <w:tab w:val="num" w:pos="927"/>
          <w:tab w:val="left" w:pos="9923"/>
        </w:tabs>
        <w:spacing w:line="360" w:lineRule="auto"/>
        <w:ind w:left="927" w:right="425"/>
        <w:jc w:val="both"/>
      </w:pPr>
      <w:r w:rsidRPr="000B7C56">
        <w:rPr>
          <w:bCs/>
        </w:rPr>
        <w:t>poprawności przypisania źródeł finansowania i etapu pozyskania środków ze źródeł bezzwrotnych dla Zadań współfinansowanych lub planowanych do współfinansowania ze źródeł zagranicznych,</w:t>
      </w:r>
      <w:r w:rsidR="00205471">
        <w:t xml:space="preserve"> </w:t>
      </w:r>
    </w:p>
    <w:p w14:paraId="4ACB97D9" w14:textId="04317576" w:rsidR="00C16AAD" w:rsidRPr="00B83AAB" w:rsidRDefault="00205471" w:rsidP="00805844">
      <w:pPr>
        <w:pStyle w:val="Podtytu"/>
        <w:numPr>
          <w:ilvl w:val="0"/>
          <w:numId w:val="19"/>
        </w:numPr>
        <w:tabs>
          <w:tab w:val="clear" w:pos="720"/>
          <w:tab w:val="num" w:pos="927"/>
          <w:tab w:val="left" w:pos="9923"/>
        </w:tabs>
        <w:spacing w:line="360" w:lineRule="auto"/>
        <w:ind w:left="927" w:right="425"/>
        <w:jc w:val="both"/>
        <w:rPr>
          <w:b/>
        </w:rPr>
      </w:pPr>
      <w:r>
        <w:t>p</w:t>
      </w:r>
      <w:r w:rsidR="000B7C56" w:rsidRPr="00602C96">
        <w:t xml:space="preserve">oprawności procentowego podziału środków bezzwrotnych i środków stanowiących wkład własny Miasta w planach rzeczowo – </w:t>
      </w:r>
      <w:r w:rsidR="000B7C56" w:rsidRPr="00B83AAB">
        <w:rPr>
          <w:b/>
        </w:rPr>
        <w:t xml:space="preserve">finansowych </w:t>
      </w:r>
      <w:r w:rsidR="000B7C56" w:rsidRPr="00B83AAB">
        <w:rPr>
          <w:b/>
          <w:bCs/>
          <w:sz w:val="22"/>
          <w:szCs w:val="22"/>
        </w:rPr>
        <w:t xml:space="preserve">w oparciu o </w:t>
      </w:r>
      <w:r w:rsidR="003335A6" w:rsidRPr="00B83AAB">
        <w:rPr>
          <w:b/>
          <w:bCs/>
          <w:sz w:val="22"/>
          <w:szCs w:val="22"/>
        </w:rPr>
        <w:t xml:space="preserve">dane zawarte w </w:t>
      </w:r>
      <w:r w:rsidR="000B7C56" w:rsidRPr="00B83AAB">
        <w:rPr>
          <w:b/>
          <w:bCs/>
          <w:sz w:val="22"/>
          <w:szCs w:val="22"/>
        </w:rPr>
        <w:t>Formularz nr 1</w:t>
      </w:r>
      <w:r w:rsidRPr="00B83AAB">
        <w:rPr>
          <w:b/>
          <w:bCs/>
          <w:sz w:val="22"/>
          <w:szCs w:val="22"/>
        </w:rPr>
        <w:t>a</w:t>
      </w:r>
      <w:r w:rsidR="00732C14" w:rsidRPr="00B83AAB">
        <w:rPr>
          <w:b/>
          <w:bCs/>
          <w:sz w:val="22"/>
          <w:szCs w:val="22"/>
        </w:rPr>
        <w:t xml:space="preserve"> i  </w:t>
      </w:r>
      <w:r w:rsidRPr="00B83AAB">
        <w:rPr>
          <w:b/>
          <w:bCs/>
          <w:sz w:val="22"/>
          <w:szCs w:val="22"/>
        </w:rPr>
        <w:t>1b</w:t>
      </w:r>
      <w:r w:rsidR="003335A6" w:rsidRPr="00B83AAB">
        <w:rPr>
          <w:b/>
          <w:bCs/>
          <w:sz w:val="22"/>
          <w:szCs w:val="22"/>
        </w:rPr>
        <w:t xml:space="preserve"> oraz umowie/wniosku aplikacyjnym</w:t>
      </w:r>
      <w:r w:rsidR="00B83AAB" w:rsidRPr="00B83AAB">
        <w:rPr>
          <w:b/>
        </w:rPr>
        <w:t>,</w:t>
      </w:r>
    </w:p>
    <w:p w14:paraId="65CB80F2" w14:textId="77777777" w:rsidR="0093000C" w:rsidRDefault="007D512F" w:rsidP="00805844">
      <w:pPr>
        <w:pStyle w:val="Podtytu"/>
        <w:numPr>
          <w:ilvl w:val="0"/>
          <w:numId w:val="32"/>
        </w:numPr>
        <w:tabs>
          <w:tab w:val="left" w:pos="9923"/>
        </w:tabs>
        <w:spacing w:line="360" w:lineRule="auto"/>
        <w:ind w:right="425"/>
        <w:jc w:val="both"/>
      </w:pPr>
      <w:r w:rsidRPr="00AB3064">
        <w:t xml:space="preserve">w przypadku nieprawidłowo i niekompletnie opracowanego </w:t>
      </w:r>
      <w:r w:rsidR="00C07364" w:rsidRPr="0093000C">
        <w:rPr>
          <w:b/>
          <w:bCs/>
        </w:rPr>
        <w:t xml:space="preserve">projektu Zadania </w:t>
      </w:r>
      <w:r w:rsidR="005D6058" w:rsidRPr="0093000C">
        <w:rPr>
          <w:b/>
          <w:bCs/>
        </w:rPr>
        <w:t>i</w:t>
      </w:r>
      <w:r w:rsidRPr="0093000C">
        <w:rPr>
          <w:b/>
          <w:bCs/>
        </w:rPr>
        <w:t xml:space="preserve">nwestycyjnego </w:t>
      </w:r>
      <w:r w:rsidR="009E1034" w:rsidRPr="0093000C">
        <w:rPr>
          <w:b/>
          <w:bCs/>
        </w:rPr>
        <w:t xml:space="preserve">/ </w:t>
      </w:r>
      <w:r w:rsidR="00C07364" w:rsidRPr="0093000C">
        <w:rPr>
          <w:b/>
          <w:bCs/>
        </w:rPr>
        <w:t>projektu Zadania</w:t>
      </w:r>
      <w:r w:rsidR="009E1034" w:rsidRPr="0093000C">
        <w:rPr>
          <w:b/>
          <w:bCs/>
        </w:rPr>
        <w:t xml:space="preserve"> dla Zakupów Inwestycyjnych</w:t>
      </w:r>
      <w:r w:rsidR="009E1034" w:rsidRPr="00AB3064">
        <w:t xml:space="preserve"> </w:t>
      </w:r>
      <w:r w:rsidR="00FA0709">
        <w:t xml:space="preserve">formułuje uwagi i </w:t>
      </w:r>
      <w:r w:rsidR="00D42498">
        <w:t xml:space="preserve">informuje o </w:t>
      </w:r>
      <w:r w:rsidR="00FA0709">
        <w:t>nich</w:t>
      </w:r>
      <w:r w:rsidR="00D42498">
        <w:t xml:space="preserve"> JR</w:t>
      </w:r>
      <w:r w:rsidR="00153F11">
        <w:t xml:space="preserve">, </w:t>
      </w:r>
    </w:p>
    <w:p w14:paraId="57588D48" w14:textId="373B6BAA" w:rsidR="00D10C09" w:rsidRPr="003335A6" w:rsidRDefault="007D512F" w:rsidP="00805844">
      <w:pPr>
        <w:pStyle w:val="Podtytu"/>
        <w:numPr>
          <w:ilvl w:val="0"/>
          <w:numId w:val="32"/>
        </w:numPr>
        <w:tabs>
          <w:tab w:val="left" w:pos="9923"/>
        </w:tabs>
        <w:spacing w:line="360" w:lineRule="auto"/>
        <w:ind w:right="425"/>
        <w:jc w:val="both"/>
      </w:pPr>
      <w:r w:rsidRPr="00AB3064">
        <w:t xml:space="preserve">przekazuje </w:t>
      </w:r>
      <w:r w:rsidRPr="0093000C">
        <w:rPr>
          <w:b/>
          <w:bCs/>
        </w:rPr>
        <w:t>na bieżąco</w:t>
      </w:r>
      <w:r w:rsidR="00153F11" w:rsidRPr="0093000C">
        <w:rPr>
          <w:b/>
          <w:bCs/>
        </w:rPr>
        <w:t xml:space="preserve"> </w:t>
      </w:r>
      <w:r w:rsidR="00153F11" w:rsidRPr="00AB3064">
        <w:t xml:space="preserve">(nie później niż </w:t>
      </w:r>
      <w:r w:rsidR="00153F11" w:rsidRPr="004B33E3">
        <w:rPr>
          <w:b/>
          <w:u w:val="single"/>
        </w:rPr>
        <w:t>do 30 września</w:t>
      </w:r>
      <w:r w:rsidR="00153F11" w:rsidRPr="00AB3064">
        <w:t>)</w:t>
      </w:r>
      <w:r w:rsidR="00153F11">
        <w:t xml:space="preserve"> </w:t>
      </w:r>
      <w:r w:rsidR="00153F11" w:rsidRPr="0093000C">
        <w:rPr>
          <w:b/>
          <w:bCs/>
        </w:rPr>
        <w:t xml:space="preserve">do </w:t>
      </w:r>
      <w:r w:rsidR="0064151A" w:rsidRPr="0093000C">
        <w:rPr>
          <w:b/>
          <w:bCs/>
        </w:rPr>
        <w:t>Wydziału Budżetu Miasta (BM)</w:t>
      </w:r>
      <w:r w:rsidR="00B23D90" w:rsidRPr="0093000C">
        <w:rPr>
          <w:b/>
          <w:bCs/>
        </w:rPr>
        <w:t xml:space="preserve"> </w:t>
      </w:r>
      <w:r w:rsidR="009D3B27" w:rsidRPr="00AB3064">
        <w:t>kopie</w:t>
      </w:r>
      <w:r w:rsidR="009D3B27" w:rsidRPr="00AB3064" w:rsidDel="00C07364">
        <w:t xml:space="preserve"> </w:t>
      </w:r>
      <w:r w:rsidR="00B23D90" w:rsidRPr="0093000C">
        <w:t>Formularzy nr 1</w:t>
      </w:r>
      <w:r w:rsidR="0093000C" w:rsidRPr="0093000C">
        <w:t>a</w:t>
      </w:r>
      <w:r w:rsidR="00732C14" w:rsidRPr="0093000C">
        <w:t xml:space="preserve"> i </w:t>
      </w:r>
      <w:r w:rsidR="0093000C" w:rsidRPr="0093000C">
        <w:t>1b</w:t>
      </w:r>
      <w:r w:rsidR="003335A6">
        <w:rPr>
          <w:bCs/>
        </w:rPr>
        <w:t>,</w:t>
      </w:r>
    </w:p>
    <w:p w14:paraId="0EBB01A9" w14:textId="372D9E98" w:rsidR="003335A6" w:rsidRPr="00447D41" w:rsidRDefault="003335A6" w:rsidP="00805844">
      <w:pPr>
        <w:pStyle w:val="Podtytu"/>
        <w:numPr>
          <w:ilvl w:val="0"/>
          <w:numId w:val="32"/>
        </w:numPr>
        <w:tabs>
          <w:tab w:val="left" w:pos="9923"/>
        </w:tabs>
        <w:spacing w:line="360" w:lineRule="auto"/>
        <w:ind w:right="425"/>
        <w:jc w:val="both"/>
      </w:pPr>
      <w:r w:rsidRPr="00447D41">
        <w:rPr>
          <w:bCs/>
        </w:rPr>
        <w:t xml:space="preserve">na bieżąco przekazuje do BM </w:t>
      </w:r>
      <w:r w:rsidRPr="00447D41">
        <w:rPr>
          <w:b/>
          <w:bCs/>
        </w:rPr>
        <w:t>Korekty Formularzy 1a i 1b</w:t>
      </w:r>
      <w:r w:rsidRPr="00447D41">
        <w:rPr>
          <w:bCs/>
        </w:rPr>
        <w:t>.</w:t>
      </w:r>
    </w:p>
    <w:p w14:paraId="5D0F93AB" w14:textId="6ABCBEBF" w:rsidR="00427D78" w:rsidRDefault="00427D78" w:rsidP="00805844">
      <w:pPr>
        <w:pStyle w:val="Podtytu"/>
        <w:numPr>
          <w:ilvl w:val="0"/>
          <w:numId w:val="28"/>
        </w:numPr>
        <w:tabs>
          <w:tab w:val="left" w:pos="9923"/>
        </w:tabs>
        <w:spacing w:line="360" w:lineRule="auto"/>
        <w:ind w:left="284" w:right="425" w:hanging="284"/>
        <w:jc w:val="both"/>
      </w:pPr>
      <w:r w:rsidRPr="00427D78">
        <w:t>W przypadku wystąpienia nieprawidłowości w zapisach w Formularzach nr 1</w:t>
      </w:r>
      <w:r w:rsidR="00E522F5">
        <w:t>a i 1b</w:t>
      </w:r>
      <w:r w:rsidRPr="00427D78">
        <w:t xml:space="preserve">, SI  przekazuje uwagi do Jednostki Realizującej, która zobowiązana jest przygotować korektę ww. Formularzy </w:t>
      </w:r>
      <w:r w:rsidR="00805844">
        <w:br/>
      </w:r>
      <w:r w:rsidRPr="00427D78">
        <w:t xml:space="preserve">i przesłać je niezwłocznie do SI. </w:t>
      </w:r>
    </w:p>
    <w:p w14:paraId="4C96F3D5" w14:textId="77777777" w:rsidR="00427D78" w:rsidRPr="00427D78" w:rsidRDefault="00427D78" w:rsidP="00805844">
      <w:pPr>
        <w:pStyle w:val="Podtytu"/>
        <w:numPr>
          <w:ilvl w:val="0"/>
          <w:numId w:val="28"/>
        </w:numPr>
        <w:tabs>
          <w:tab w:val="left" w:pos="9923"/>
        </w:tabs>
        <w:spacing w:line="360" w:lineRule="auto"/>
        <w:ind w:left="284" w:right="425" w:hanging="284"/>
        <w:jc w:val="both"/>
      </w:pPr>
      <w:r>
        <w:rPr>
          <w:b/>
          <w:u w:val="single"/>
        </w:rPr>
        <w:t>Wydział Strategii, Planowania i Monitorowania Inwestycji opracowuje:</w:t>
      </w:r>
    </w:p>
    <w:p w14:paraId="5EE911AF" w14:textId="66D2E717" w:rsidR="00427D78" w:rsidRPr="00427D78" w:rsidRDefault="00427D78" w:rsidP="00805844">
      <w:pPr>
        <w:pStyle w:val="Podtytu"/>
        <w:numPr>
          <w:ilvl w:val="0"/>
          <w:numId w:val="38"/>
        </w:numPr>
        <w:tabs>
          <w:tab w:val="left" w:pos="9923"/>
        </w:tabs>
        <w:spacing w:line="360" w:lineRule="auto"/>
        <w:ind w:right="425"/>
        <w:jc w:val="both"/>
      </w:pPr>
      <w:r w:rsidRPr="00427D78">
        <w:rPr>
          <w:b/>
        </w:rPr>
        <w:t xml:space="preserve">zestawienia wnioskowanych Zadań strategicznych, programowych </w:t>
      </w:r>
      <w:r w:rsidRPr="00427D78">
        <w:rPr>
          <w:b/>
          <w:bCs/>
        </w:rPr>
        <w:t>i</w:t>
      </w:r>
      <w:r w:rsidR="00B23235">
        <w:rPr>
          <w:b/>
        </w:rPr>
        <w:t xml:space="preserve"> Zadań inwestycyjnych D</w:t>
      </w:r>
      <w:r w:rsidRPr="00427D78">
        <w:rPr>
          <w:b/>
        </w:rPr>
        <w:t xml:space="preserve">zielnic wraz z wydatkami do projektu WPF </w:t>
      </w:r>
      <w:r w:rsidRPr="00427D78">
        <w:rPr>
          <w:b/>
          <w:bCs/>
        </w:rPr>
        <w:t>i </w:t>
      </w:r>
      <w:r w:rsidRPr="00427D78">
        <w:rPr>
          <w:b/>
        </w:rPr>
        <w:t xml:space="preserve">do projektu budżetu Miasta </w:t>
      </w:r>
      <w:r w:rsidRPr="00A03074">
        <w:rPr>
          <w:b/>
        </w:rPr>
        <w:t xml:space="preserve">(wzór </w:t>
      </w:r>
      <w:r w:rsidR="00A03074" w:rsidRPr="00A03074">
        <w:rPr>
          <w:b/>
        </w:rPr>
        <w:t xml:space="preserve">zestawienia </w:t>
      </w:r>
      <w:r w:rsidRPr="00A03074">
        <w:rPr>
          <w:b/>
        </w:rPr>
        <w:t>nr</w:t>
      </w:r>
      <w:r w:rsidR="00A03074">
        <w:rPr>
          <w:b/>
        </w:rPr>
        <w:t xml:space="preserve"> 6</w:t>
      </w:r>
      <w:r w:rsidRPr="00427D78">
        <w:rPr>
          <w:b/>
        </w:rPr>
        <w:t xml:space="preserve">) - </w:t>
      </w:r>
      <w:r w:rsidRPr="00427D78">
        <w:rPr>
          <w:b/>
          <w:bCs/>
          <w:u w:val="single"/>
        </w:rPr>
        <w:t xml:space="preserve">na podstawie </w:t>
      </w:r>
      <w:r w:rsidRPr="00427D78">
        <w:rPr>
          <w:b/>
          <w:u w:val="single"/>
        </w:rPr>
        <w:t>przekazanych przez Jednostki Realizujące</w:t>
      </w:r>
      <w:r w:rsidRPr="00427D78">
        <w:rPr>
          <w:u w:val="single"/>
        </w:rPr>
        <w:t xml:space="preserve"> </w:t>
      </w:r>
      <w:r w:rsidRPr="00427D78">
        <w:rPr>
          <w:b/>
          <w:bCs/>
          <w:u w:val="single"/>
        </w:rPr>
        <w:t>projektów Zadań Inwestycyjnych i Korekt projektów Zadań</w:t>
      </w:r>
      <w:r w:rsidRPr="00602C96">
        <w:t>,</w:t>
      </w:r>
    </w:p>
    <w:p w14:paraId="2E5861D5" w14:textId="2939E2DC" w:rsidR="00427D78" w:rsidRPr="00602C96" w:rsidRDefault="00427D78" w:rsidP="00805844">
      <w:pPr>
        <w:pStyle w:val="Podtytu"/>
        <w:numPr>
          <w:ilvl w:val="0"/>
          <w:numId w:val="38"/>
        </w:numPr>
        <w:tabs>
          <w:tab w:val="left" w:pos="9923"/>
        </w:tabs>
        <w:spacing w:line="360" w:lineRule="auto"/>
        <w:ind w:right="425"/>
        <w:jc w:val="both"/>
        <w:rPr>
          <w:u w:val="single"/>
        </w:rPr>
      </w:pPr>
      <w:r w:rsidRPr="00602C96">
        <w:rPr>
          <w:b/>
          <w:bCs/>
        </w:rPr>
        <w:t>zbiorcze zestawienie wydatków inwestycyjnych w poszczególnych dziedzinach zarządzania -</w:t>
      </w:r>
      <w:r w:rsidRPr="00602C96">
        <w:rPr>
          <w:b/>
          <w:u w:val="single"/>
        </w:rPr>
        <w:t>na podstawie złożonych List rankingowych</w:t>
      </w:r>
      <w:r>
        <w:rPr>
          <w:b/>
          <w:u w:val="single"/>
        </w:rPr>
        <w:t xml:space="preserve"> </w:t>
      </w:r>
      <w:r w:rsidRPr="00A03074">
        <w:rPr>
          <w:b/>
          <w:u w:val="single"/>
        </w:rPr>
        <w:t>(wzór</w:t>
      </w:r>
      <w:r w:rsidR="00A03074" w:rsidRPr="00A03074">
        <w:rPr>
          <w:b/>
          <w:u w:val="single"/>
        </w:rPr>
        <w:t xml:space="preserve"> zestawienia</w:t>
      </w:r>
      <w:r w:rsidRPr="00A03074">
        <w:rPr>
          <w:b/>
          <w:u w:val="single"/>
        </w:rPr>
        <w:t xml:space="preserve"> nr</w:t>
      </w:r>
      <w:r w:rsidR="00A03074" w:rsidRPr="00A03074">
        <w:rPr>
          <w:b/>
          <w:u w:val="single"/>
        </w:rPr>
        <w:t xml:space="preserve"> 11</w:t>
      </w:r>
      <w:r w:rsidRPr="00A03074">
        <w:rPr>
          <w:b/>
          <w:u w:val="single"/>
        </w:rPr>
        <w:t>)</w:t>
      </w:r>
      <w:r w:rsidRPr="00A03074">
        <w:t>,</w:t>
      </w:r>
    </w:p>
    <w:p w14:paraId="0FADFA81" w14:textId="72AAE1C2" w:rsidR="00427D78" w:rsidRPr="00602C96" w:rsidRDefault="00427D78" w:rsidP="00805844">
      <w:pPr>
        <w:pStyle w:val="Podtytu"/>
        <w:tabs>
          <w:tab w:val="left" w:pos="9923"/>
        </w:tabs>
        <w:spacing w:line="360" w:lineRule="auto"/>
        <w:ind w:left="360" w:right="425"/>
        <w:jc w:val="both"/>
        <w:rPr>
          <w:bCs/>
        </w:rPr>
      </w:pPr>
      <w:r w:rsidRPr="00602C96">
        <w:rPr>
          <w:bCs/>
        </w:rPr>
        <w:t xml:space="preserve">i przekazuje wraz z kserokopiami List rankingowych Prezydentowi Miasta Krakowa, Kierującym </w:t>
      </w:r>
      <w:r>
        <w:rPr>
          <w:bCs/>
        </w:rPr>
        <w:t>P</w:t>
      </w:r>
      <w:r w:rsidRPr="00602C96">
        <w:rPr>
          <w:bCs/>
        </w:rPr>
        <w:t>ionami,</w:t>
      </w:r>
      <w:r w:rsidRPr="00602C96">
        <w:t xml:space="preserve"> </w:t>
      </w:r>
      <w:r w:rsidRPr="00427D78">
        <w:t>Skarbnikowi Miasta</w:t>
      </w:r>
      <w:r w:rsidRPr="00602C96">
        <w:rPr>
          <w:bCs/>
        </w:rPr>
        <w:t xml:space="preserve"> - w terminie </w:t>
      </w:r>
      <w:r w:rsidRPr="00602C96">
        <w:rPr>
          <w:b/>
          <w:u w:val="single"/>
        </w:rPr>
        <w:t>do 15 października</w:t>
      </w:r>
      <w:r w:rsidRPr="00602C96">
        <w:rPr>
          <w:bCs/>
        </w:rPr>
        <w:t xml:space="preserve">. </w:t>
      </w:r>
    </w:p>
    <w:p w14:paraId="3FE4478F" w14:textId="77777777" w:rsidR="00427D78" w:rsidRDefault="00427D78" w:rsidP="00805844">
      <w:pPr>
        <w:pStyle w:val="Podtytu"/>
        <w:tabs>
          <w:tab w:val="left" w:pos="9923"/>
        </w:tabs>
        <w:spacing w:line="360" w:lineRule="auto"/>
        <w:ind w:right="425"/>
        <w:jc w:val="both"/>
      </w:pPr>
    </w:p>
    <w:p w14:paraId="43A56A0D" w14:textId="65EE8AC3" w:rsidR="00E57CF4" w:rsidRPr="00602C96" w:rsidRDefault="00762A9D" w:rsidP="00505869">
      <w:pPr>
        <w:pStyle w:val="Podtytu"/>
        <w:numPr>
          <w:ilvl w:val="0"/>
          <w:numId w:val="54"/>
        </w:numPr>
        <w:tabs>
          <w:tab w:val="clear" w:pos="502"/>
          <w:tab w:val="num" w:pos="284"/>
          <w:tab w:val="left" w:pos="9923"/>
        </w:tabs>
        <w:spacing w:line="360" w:lineRule="auto"/>
        <w:ind w:left="284" w:right="425" w:hanging="284"/>
        <w:jc w:val="both"/>
        <w:rPr>
          <w:bCs/>
        </w:rPr>
      </w:pPr>
      <w:r>
        <w:rPr>
          <w:b/>
        </w:rPr>
        <w:lastRenderedPageBreak/>
        <w:t xml:space="preserve">Wydział Budżetu Miasta </w:t>
      </w:r>
      <w:r w:rsidR="00AC7E1C" w:rsidRPr="00602C96">
        <w:rPr>
          <w:bCs/>
        </w:rPr>
        <w:t>przekazuje wstępną wersję (obejmującą nowy horyzont czasowy) „Wieloletniej Prognozy Finansowej na lata …..” do</w:t>
      </w:r>
      <w:r w:rsidR="00AC7E1C" w:rsidRPr="00602C96">
        <w:rPr>
          <w:iCs/>
        </w:rPr>
        <w:t xml:space="preserve"> </w:t>
      </w:r>
      <w:r w:rsidR="001006F1" w:rsidRPr="00797D3D">
        <w:rPr>
          <w:b/>
          <w:iCs/>
        </w:rPr>
        <w:t>Zastępcy Prezydenta Miasta Krakowa</w:t>
      </w:r>
      <w:r w:rsidR="001006F1" w:rsidRPr="00427D78">
        <w:rPr>
          <w:iCs/>
        </w:rPr>
        <w:t xml:space="preserve"> </w:t>
      </w:r>
      <w:r w:rsidR="00AC7E1C" w:rsidRPr="00427D78">
        <w:rPr>
          <w:bCs/>
        </w:rPr>
        <w:t>i</w:t>
      </w:r>
      <w:r w:rsidR="00AC7E1C" w:rsidRPr="00602C96">
        <w:rPr>
          <w:bCs/>
        </w:rPr>
        <w:t xml:space="preserve"> do </w:t>
      </w:r>
      <w:r>
        <w:rPr>
          <w:bCs/>
        </w:rPr>
        <w:t xml:space="preserve">SI </w:t>
      </w:r>
      <w:r w:rsidR="00AC7E1C" w:rsidRPr="00602C96">
        <w:rPr>
          <w:bCs/>
        </w:rPr>
        <w:t xml:space="preserve">- w terminie </w:t>
      </w:r>
      <w:r w:rsidR="00AC7E1C" w:rsidRPr="004B33E3">
        <w:rPr>
          <w:b/>
          <w:u w:val="single"/>
        </w:rPr>
        <w:t xml:space="preserve">do </w:t>
      </w:r>
      <w:r w:rsidR="003335A6" w:rsidRPr="004B33E3">
        <w:rPr>
          <w:b/>
          <w:u w:val="single"/>
        </w:rPr>
        <w:t>2</w:t>
      </w:r>
      <w:r w:rsidR="00AC7E1C" w:rsidRPr="004B33E3">
        <w:rPr>
          <w:b/>
          <w:u w:val="single"/>
        </w:rPr>
        <w:t>0 października</w:t>
      </w:r>
      <w:r w:rsidR="00AC7E1C" w:rsidRPr="00602C96">
        <w:rPr>
          <w:bCs/>
        </w:rPr>
        <w:t xml:space="preserve">. Dodatkowo przekazuje do </w:t>
      </w:r>
      <w:r>
        <w:rPr>
          <w:bCs/>
        </w:rPr>
        <w:t xml:space="preserve">SI </w:t>
      </w:r>
      <w:r w:rsidR="00AC7E1C" w:rsidRPr="00602C96">
        <w:rPr>
          <w:bCs/>
        </w:rPr>
        <w:t>informację dotyczącą planowanych kwot dokapitalizowania spółek miejskich.</w:t>
      </w:r>
    </w:p>
    <w:p w14:paraId="3BE24B0A" w14:textId="1E6DAD46" w:rsidR="00E57CF4" w:rsidRPr="00602C96" w:rsidRDefault="001006F1" w:rsidP="00505869">
      <w:pPr>
        <w:pStyle w:val="Podtytu"/>
        <w:numPr>
          <w:ilvl w:val="0"/>
          <w:numId w:val="54"/>
        </w:numPr>
        <w:tabs>
          <w:tab w:val="left" w:pos="357"/>
          <w:tab w:val="left" w:pos="9923"/>
        </w:tabs>
        <w:spacing w:line="360" w:lineRule="auto"/>
        <w:ind w:left="284" w:right="425" w:hanging="284"/>
        <w:jc w:val="both"/>
        <w:rPr>
          <w:bCs/>
        </w:rPr>
      </w:pPr>
      <w:r w:rsidRPr="00797D3D">
        <w:rPr>
          <w:b/>
          <w:iCs/>
          <w:u w:val="single"/>
        </w:rPr>
        <w:t>Zastępca Prezydenta Miasta Krakowa</w:t>
      </w:r>
      <w:r w:rsidRPr="00F23BAE">
        <w:rPr>
          <w:b/>
          <w:iCs/>
          <w:u w:val="single"/>
        </w:rPr>
        <w:t xml:space="preserve"> </w:t>
      </w:r>
      <w:r w:rsidR="00690CB8" w:rsidRPr="00602C96">
        <w:rPr>
          <w:iCs/>
        </w:rPr>
        <w:t>przedstawia</w:t>
      </w:r>
      <w:r w:rsidR="00581095" w:rsidRPr="00602C96">
        <w:rPr>
          <w:iCs/>
        </w:rPr>
        <w:t xml:space="preserve"> </w:t>
      </w:r>
      <w:r w:rsidR="00690CB8" w:rsidRPr="00602C96">
        <w:rPr>
          <w:iCs/>
        </w:rPr>
        <w:t xml:space="preserve">Zespołowi pod przewodnictwem </w:t>
      </w:r>
      <w:r w:rsidR="00690CB8" w:rsidRPr="00602C96">
        <w:rPr>
          <w:b/>
          <w:iCs/>
        </w:rPr>
        <w:t>Prezydenta Miasta Krakowa</w:t>
      </w:r>
      <w:r w:rsidR="00FA148F" w:rsidRPr="00602C96">
        <w:rPr>
          <w:bCs/>
        </w:rPr>
        <w:t>:</w:t>
      </w:r>
    </w:p>
    <w:p w14:paraId="7365A20F" w14:textId="17B6FCCE" w:rsidR="003E037F" w:rsidRPr="003335A6" w:rsidRDefault="003E037F" w:rsidP="00805844">
      <w:pPr>
        <w:pStyle w:val="Podtytu"/>
        <w:numPr>
          <w:ilvl w:val="0"/>
          <w:numId w:val="23"/>
        </w:numPr>
        <w:tabs>
          <w:tab w:val="left" w:pos="9923"/>
        </w:tabs>
        <w:spacing w:line="360" w:lineRule="auto"/>
        <w:ind w:right="425"/>
        <w:jc w:val="both"/>
        <w:rPr>
          <w:b/>
          <w:color w:val="00B050"/>
        </w:rPr>
      </w:pPr>
      <w:r w:rsidRPr="00602C96">
        <w:rPr>
          <w:b/>
          <w:bCs/>
        </w:rPr>
        <w:t xml:space="preserve">Zestawienie wnioskowanych </w:t>
      </w:r>
      <w:r w:rsidR="00F23BAE">
        <w:rPr>
          <w:b/>
          <w:bCs/>
        </w:rPr>
        <w:t>z</w:t>
      </w:r>
      <w:r w:rsidR="00822B5F" w:rsidRPr="00602C96">
        <w:rPr>
          <w:b/>
          <w:bCs/>
        </w:rPr>
        <w:t>adań</w:t>
      </w:r>
      <w:r w:rsidR="00822B5F" w:rsidRPr="00602C96">
        <w:rPr>
          <w:b/>
        </w:rPr>
        <w:t xml:space="preserve"> </w:t>
      </w:r>
      <w:r w:rsidRPr="00602C96">
        <w:rPr>
          <w:b/>
        </w:rPr>
        <w:t xml:space="preserve">strategicznych, </w:t>
      </w:r>
      <w:r w:rsidR="00DB2E69">
        <w:rPr>
          <w:b/>
        </w:rPr>
        <w:t>p</w:t>
      </w:r>
      <w:r w:rsidRPr="00602C96">
        <w:rPr>
          <w:b/>
        </w:rPr>
        <w:t xml:space="preserve">rogramowych </w:t>
      </w:r>
      <w:r w:rsidRPr="00602C96">
        <w:rPr>
          <w:b/>
          <w:bCs/>
        </w:rPr>
        <w:t>i</w:t>
      </w:r>
      <w:r w:rsidRPr="00602C96">
        <w:rPr>
          <w:b/>
        </w:rPr>
        <w:t xml:space="preserve"> </w:t>
      </w:r>
      <w:r w:rsidR="00822B5F" w:rsidRPr="00602C96">
        <w:rPr>
          <w:b/>
        </w:rPr>
        <w:t>Z</w:t>
      </w:r>
      <w:r w:rsidRPr="00602C96">
        <w:rPr>
          <w:b/>
        </w:rPr>
        <w:t>adań inwestycyjnych</w:t>
      </w:r>
      <w:r w:rsidR="00F737CD" w:rsidRPr="00602C96">
        <w:rPr>
          <w:b/>
        </w:rPr>
        <w:t xml:space="preserve"> </w:t>
      </w:r>
      <w:r w:rsidR="00762A9D">
        <w:rPr>
          <w:b/>
        </w:rPr>
        <w:t>D</w:t>
      </w:r>
      <w:r w:rsidRPr="00602C96">
        <w:rPr>
          <w:b/>
        </w:rPr>
        <w:t>zielnic</w:t>
      </w:r>
      <w:r w:rsidRPr="00602C96">
        <w:t xml:space="preserve"> wraz z wydatkami, celem ustalenia </w:t>
      </w:r>
      <w:r w:rsidR="00AF5A07" w:rsidRPr="00602C96">
        <w:t xml:space="preserve">wykazu </w:t>
      </w:r>
      <w:r w:rsidR="00CF471B">
        <w:t>Zadań inwestycyjnych</w:t>
      </w:r>
      <w:r w:rsidR="00DB5823" w:rsidRPr="00602C96">
        <w:t xml:space="preserve"> do</w:t>
      </w:r>
      <w:r w:rsidRPr="00602C96">
        <w:t xml:space="preserve"> </w:t>
      </w:r>
      <w:r w:rsidR="00153E08" w:rsidRPr="00602C96">
        <w:t>projektu</w:t>
      </w:r>
      <w:r w:rsidRPr="00602C96">
        <w:t xml:space="preserve"> WPF i </w:t>
      </w:r>
      <w:r w:rsidR="00153E08" w:rsidRPr="00602C96">
        <w:t xml:space="preserve">projektu </w:t>
      </w:r>
      <w:r w:rsidRPr="00602C96">
        <w:t>budżetu</w:t>
      </w:r>
      <w:r w:rsidR="00F737CD" w:rsidRPr="00602C96">
        <w:t xml:space="preserve"> </w:t>
      </w:r>
      <w:r w:rsidR="005865C2" w:rsidRPr="00602C96">
        <w:t>Miasta</w:t>
      </w:r>
      <w:r w:rsidR="00153E08" w:rsidRPr="00602C96">
        <w:t>,</w:t>
      </w:r>
      <w:r w:rsidR="003335A6">
        <w:t xml:space="preserve"> </w:t>
      </w:r>
    </w:p>
    <w:p w14:paraId="1D071B14" w14:textId="56A5F693" w:rsidR="00690CB8" w:rsidRPr="00602C96" w:rsidRDefault="00690CB8" w:rsidP="00805844">
      <w:pPr>
        <w:pStyle w:val="Podtytu"/>
        <w:numPr>
          <w:ilvl w:val="0"/>
          <w:numId w:val="23"/>
        </w:numPr>
        <w:tabs>
          <w:tab w:val="left" w:pos="9923"/>
        </w:tabs>
        <w:spacing w:line="360" w:lineRule="auto"/>
        <w:ind w:right="425"/>
        <w:jc w:val="both"/>
        <w:rPr>
          <w:bCs/>
        </w:rPr>
      </w:pPr>
      <w:r w:rsidRPr="00602C96">
        <w:rPr>
          <w:b/>
          <w:bCs/>
        </w:rPr>
        <w:t>Listy rankingowe</w:t>
      </w:r>
      <w:r w:rsidRPr="00602C96">
        <w:rPr>
          <w:bCs/>
        </w:rPr>
        <w:t xml:space="preserve"> celem ich przeanalizowania i </w:t>
      </w:r>
      <w:r w:rsidR="00DB5823" w:rsidRPr="00602C96">
        <w:rPr>
          <w:bCs/>
        </w:rPr>
        <w:t>wskazania</w:t>
      </w:r>
      <w:r w:rsidRPr="00602C96">
        <w:rPr>
          <w:b/>
        </w:rPr>
        <w:t xml:space="preserve"> </w:t>
      </w:r>
      <w:r w:rsidR="00687922" w:rsidRPr="00602C96">
        <w:rPr>
          <w:b/>
        </w:rPr>
        <w:t xml:space="preserve">Zadań </w:t>
      </w:r>
      <w:r w:rsidRPr="00602C96">
        <w:rPr>
          <w:b/>
        </w:rPr>
        <w:t>inwestyc</w:t>
      </w:r>
      <w:r w:rsidR="00687922" w:rsidRPr="00602C96">
        <w:rPr>
          <w:b/>
        </w:rPr>
        <w:t>y</w:t>
      </w:r>
      <w:r w:rsidRPr="00602C96">
        <w:rPr>
          <w:b/>
        </w:rPr>
        <w:t>j</w:t>
      </w:r>
      <w:r w:rsidR="00687922" w:rsidRPr="00602C96">
        <w:rPr>
          <w:b/>
        </w:rPr>
        <w:t>nych</w:t>
      </w:r>
      <w:r w:rsidRPr="00602C96">
        <w:rPr>
          <w:b/>
        </w:rPr>
        <w:t xml:space="preserve"> z list rankingowych</w:t>
      </w:r>
      <w:r w:rsidRPr="00602C96">
        <w:t xml:space="preserve"> </w:t>
      </w:r>
      <w:r w:rsidR="00DB5823" w:rsidRPr="00602C96">
        <w:t>do projektu</w:t>
      </w:r>
      <w:r w:rsidRPr="00602C96">
        <w:t xml:space="preserve"> WPF i</w:t>
      </w:r>
      <w:r w:rsidR="008E57B6" w:rsidRPr="00602C96">
        <w:t>/lub</w:t>
      </w:r>
      <w:r w:rsidRPr="00602C96">
        <w:t xml:space="preserve"> </w:t>
      </w:r>
      <w:r w:rsidR="00DB5823" w:rsidRPr="00602C96">
        <w:t xml:space="preserve">projektu </w:t>
      </w:r>
      <w:r w:rsidRPr="00602C96">
        <w:t>budże</w:t>
      </w:r>
      <w:r w:rsidR="00DB5823" w:rsidRPr="00602C96">
        <w:t>tu</w:t>
      </w:r>
      <w:r w:rsidR="0028462A" w:rsidRPr="00602C96">
        <w:t xml:space="preserve"> Miasta.</w:t>
      </w:r>
      <w:r w:rsidRPr="00602C96">
        <w:t xml:space="preserve"> </w:t>
      </w:r>
      <w:r w:rsidR="00C62960" w:rsidRPr="00602C96">
        <w:t>Po dokonaniu ustaleń</w:t>
      </w:r>
      <w:r w:rsidR="0064423D" w:rsidRPr="00602C96">
        <w:t>,</w:t>
      </w:r>
      <w:r w:rsidR="00C62960" w:rsidRPr="00602C96">
        <w:t xml:space="preserve"> </w:t>
      </w:r>
      <w:r w:rsidR="00805844">
        <w:br/>
      </w:r>
      <w:r w:rsidR="00762A9D">
        <w:t xml:space="preserve">SI </w:t>
      </w:r>
      <w:r w:rsidR="00C62960" w:rsidRPr="00602C96">
        <w:t xml:space="preserve">przekazuje </w:t>
      </w:r>
      <w:r w:rsidR="00C62960" w:rsidRPr="00602C96">
        <w:rPr>
          <w:b/>
          <w:bCs/>
        </w:rPr>
        <w:t xml:space="preserve">Wykaz wskazanych </w:t>
      </w:r>
      <w:r w:rsidR="00687922" w:rsidRPr="00602C96">
        <w:rPr>
          <w:b/>
          <w:bCs/>
        </w:rPr>
        <w:t xml:space="preserve">Zadań </w:t>
      </w:r>
      <w:r w:rsidR="00C62960" w:rsidRPr="00602C96">
        <w:rPr>
          <w:b/>
          <w:bCs/>
        </w:rPr>
        <w:t>inwestyc</w:t>
      </w:r>
      <w:r w:rsidR="00687922" w:rsidRPr="00602C96">
        <w:rPr>
          <w:b/>
          <w:bCs/>
        </w:rPr>
        <w:t>y</w:t>
      </w:r>
      <w:r w:rsidR="00C62960" w:rsidRPr="00602C96">
        <w:rPr>
          <w:b/>
          <w:bCs/>
        </w:rPr>
        <w:t>j</w:t>
      </w:r>
      <w:r w:rsidR="00687922" w:rsidRPr="00602C96">
        <w:rPr>
          <w:b/>
          <w:bCs/>
        </w:rPr>
        <w:t>nych</w:t>
      </w:r>
      <w:r w:rsidR="00C62960" w:rsidRPr="00602C96">
        <w:rPr>
          <w:b/>
          <w:bCs/>
        </w:rPr>
        <w:t xml:space="preserve"> z </w:t>
      </w:r>
      <w:r w:rsidR="0064423D" w:rsidRPr="00602C96">
        <w:rPr>
          <w:b/>
          <w:bCs/>
        </w:rPr>
        <w:t>l</w:t>
      </w:r>
      <w:r w:rsidR="00C62960" w:rsidRPr="00602C96">
        <w:rPr>
          <w:b/>
          <w:bCs/>
        </w:rPr>
        <w:t>ist rankingowych</w:t>
      </w:r>
      <w:r w:rsidR="00C62960" w:rsidRPr="00602C96">
        <w:t xml:space="preserve"> </w:t>
      </w:r>
      <w:r w:rsidRPr="00602C96">
        <w:t>do Jednostek Realizujących w terminie</w:t>
      </w:r>
      <w:r w:rsidR="007E4CEF" w:rsidRPr="00602C96">
        <w:t xml:space="preserve"> -</w:t>
      </w:r>
      <w:r w:rsidRPr="00602C96">
        <w:t xml:space="preserve"> </w:t>
      </w:r>
      <w:r w:rsidRPr="004B33E3">
        <w:rPr>
          <w:b/>
          <w:u w:val="single"/>
        </w:rPr>
        <w:t>do</w:t>
      </w:r>
      <w:r w:rsidR="00E57E90" w:rsidRPr="004B33E3">
        <w:rPr>
          <w:b/>
          <w:u w:val="single"/>
        </w:rPr>
        <w:t> </w:t>
      </w:r>
      <w:r w:rsidRPr="004B33E3">
        <w:rPr>
          <w:b/>
          <w:u w:val="single"/>
        </w:rPr>
        <w:t>22</w:t>
      </w:r>
      <w:r w:rsidR="00E57E90" w:rsidRPr="004B33E3">
        <w:rPr>
          <w:b/>
          <w:u w:val="single"/>
        </w:rPr>
        <w:t> </w:t>
      </w:r>
      <w:r w:rsidRPr="004B33E3">
        <w:rPr>
          <w:b/>
          <w:u w:val="single"/>
        </w:rPr>
        <w:t>października</w:t>
      </w:r>
      <w:r w:rsidR="005865C2" w:rsidRPr="00602C96">
        <w:t>.</w:t>
      </w:r>
    </w:p>
    <w:p w14:paraId="23C3C4F7" w14:textId="066BC55E" w:rsidR="00F23BAE" w:rsidRPr="00447D41" w:rsidRDefault="00690CB8" w:rsidP="00805844">
      <w:pPr>
        <w:pStyle w:val="Podtytu"/>
        <w:tabs>
          <w:tab w:val="left" w:pos="9923"/>
        </w:tabs>
        <w:spacing w:line="360" w:lineRule="auto"/>
        <w:ind w:left="426" w:right="425"/>
        <w:jc w:val="both"/>
        <w:rPr>
          <w:b/>
          <w:i/>
          <w:iCs/>
          <w:strike/>
        </w:rPr>
      </w:pPr>
      <w:r w:rsidRPr="00602C96">
        <w:rPr>
          <w:b/>
          <w:i/>
          <w:iCs/>
        </w:rPr>
        <w:t>Każda decyzja o zmianie danych zawartych w</w:t>
      </w:r>
      <w:r w:rsidR="00591E56" w:rsidRPr="00602C96">
        <w:rPr>
          <w:b/>
          <w:i/>
          <w:iCs/>
        </w:rPr>
        <w:t xml:space="preserve"> </w:t>
      </w:r>
      <w:r w:rsidR="00A37279" w:rsidRPr="00602C96">
        <w:rPr>
          <w:b/>
          <w:i/>
          <w:iCs/>
        </w:rPr>
        <w:t xml:space="preserve">projektach Zadań Inwestycyjnych </w:t>
      </w:r>
      <w:r w:rsidRPr="00602C96">
        <w:rPr>
          <w:b/>
          <w:i/>
          <w:iCs/>
        </w:rPr>
        <w:t xml:space="preserve">Jednostki </w:t>
      </w:r>
      <w:r w:rsidR="00484606" w:rsidRPr="00602C96">
        <w:rPr>
          <w:b/>
          <w:i/>
          <w:iCs/>
        </w:rPr>
        <w:t xml:space="preserve">Realizującej </w:t>
      </w:r>
      <w:r w:rsidR="002D68B3" w:rsidRPr="00602C96">
        <w:rPr>
          <w:b/>
          <w:i/>
          <w:iCs/>
        </w:rPr>
        <w:t xml:space="preserve"> </w:t>
      </w:r>
      <w:r w:rsidR="00484606" w:rsidRPr="00602C96">
        <w:rPr>
          <w:b/>
          <w:i/>
          <w:iCs/>
        </w:rPr>
        <w:t>winna</w:t>
      </w:r>
      <w:r w:rsidRPr="00602C96">
        <w:rPr>
          <w:b/>
          <w:i/>
          <w:iCs/>
        </w:rPr>
        <w:t xml:space="preserve"> być </w:t>
      </w:r>
      <w:r w:rsidR="00762A9D">
        <w:rPr>
          <w:b/>
          <w:i/>
          <w:iCs/>
        </w:rPr>
        <w:t>zapisana</w:t>
      </w:r>
      <w:r w:rsidR="003335A6">
        <w:rPr>
          <w:b/>
          <w:i/>
          <w:iCs/>
        </w:rPr>
        <w:t xml:space="preserve"> </w:t>
      </w:r>
      <w:r w:rsidR="00447D41" w:rsidRPr="00447D41">
        <w:rPr>
          <w:b/>
          <w:i/>
          <w:iCs/>
        </w:rPr>
        <w:t>i zatwierdzona</w:t>
      </w:r>
      <w:r w:rsidR="003335A6" w:rsidRPr="00447D41">
        <w:rPr>
          <w:b/>
          <w:i/>
          <w:iCs/>
        </w:rPr>
        <w:t xml:space="preserve"> przez Dyrektora SI.</w:t>
      </w:r>
    </w:p>
    <w:p w14:paraId="743097A8" w14:textId="21D3EF60" w:rsidR="00E57CF4" w:rsidRPr="00602C96" w:rsidRDefault="001006F1" w:rsidP="00505869">
      <w:pPr>
        <w:pStyle w:val="Podtytu"/>
        <w:numPr>
          <w:ilvl w:val="0"/>
          <w:numId w:val="54"/>
        </w:numPr>
        <w:tabs>
          <w:tab w:val="left" w:pos="9923"/>
        </w:tabs>
        <w:spacing w:line="360" w:lineRule="auto"/>
        <w:ind w:right="425"/>
        <w:jc w:val="both"/>
        <w:rPr>
          <w:b/>
          <w:i/>
          <w:iCs/>
          <w:sz w:val="28"/>
          <w:szCs w:val="28"/>
          <w:u w:val="single"/>
        </w:rPr>
      </w:pPr>
      <w:r w:rsidRPr="00F23BAE">
        <w:rPr>
          <w:bCs/>
        </w:rPr>
        <w:t>Wydział Budżetu Miasta</w:t>
      </w:r>
      <w:r w:rsidR="00273FB2">
        <w:rPr>
          <w:bCs/>
        </w:rPr>
        <w:t xml:space="preserve"> </w:t>
      </w:r>
      <w:r w:rsidR="006C5238" w:rsidRPr="00602C96">
        <w:rPr>
          <w:bCs/>
        </w:rPr>
        <w:t xml:space="preserve">przekazuje do </w:t>
      </w:r>
      <w:r w:rsidR="00762A9D">
        <w:rPr>
          <w:bCs/>
        </w:rPr>
        <w:t xml:space="preserve">SI </w:t>
      </w:r>
      <w:r w:rsidR="006C5238" w:rsidRPr="00602C96">
        <w:rPr>
          <w:bCs/>
        </w:rPr>
        <w:t xml:space="preserve">ostateczne dane </w:t>
      </w:r>
      <w:r w:rsidR="00D42498" w:rsidRPr="00602C96">
        <w:rPr>
          <w:bCs/>
        </w:rPr>
        <w:t>dotyczące</w:t>
      </w:r>
      <w:r w:rsidR="00596D56" w:rsidRPr="00602C96">
        <w:rPr>
          <w:bCs/>
        </w:rPr>
        <w:t xml:space="preserve"> zbiorczych</w:t>
      </w:r>
      <w:r w:rsidR="006C5238" w:rsidRPr="00602C96">
        <w:rPr>
          <w:bCs/>
        </w:rPr>
        <w:t xml:space="preserve"> limit</w:t>
      </w:r>
      <w:r w:rsidR="00D42498" w:rsidRPr="00602C96">
        <w:rPr>
          <w:bCs/>
        </w:rPr>
        <w:t>ów</w:t>
      </w:r>
      <w:r w:rsidR="006C5238" w:rsidRPr="00602C96">
        <w:rPr>
          <w:bCs/>
        </w:rPr>
        <w:t xml:space="preserve"> wydatków majątkowych </w:t>
      </w:r>
      <w:r w:rsidR="00F35C31" w:rsidRPr="00602C96">
        <w:rPr>
          <w:bCs/>
        </w:rPr>
        <w:t>w</w:t>
      </w:r>
      <w:r w:rsidR="00AC7E1C" w:rsidRPr="00602C96">
        <w:rPr>
          <w:bCs/>
        </w:rPr>
        <w:t> </w:t>
      </w:r>
      <w:r w:rsidR="00F35C31" w:rsidRPr="00602C96">
        <w:rPr>
          <w:bCs/>
        </w:rPr>
        <w:t xml:space="preserve">latach objętych nową edycją WPF </w:t>
      </w:r>
      <w:r w:rsidR="002E6F55" w:rsidRPr="00602C96">
        <w:rPr>
          <w:bCs/>
        </w:rPr>
        <w:t xml:space="preserve">- </w:t>
      </w:r>
      <w:r w:rsidR="006C5238" w:rsidRPr="00602C96">
        <w:rPr>
          <w:bCs/>
        </w:rPr>
        <w:t xml:space="preserve">w terminie </w:t>
      </w:r>
      <w:r w:rsidR="006C5238" w:rsidRPr="004B33E3">
        <w:rPr>
          <w:b/>
          <w:u w:val="single"/>
        </w:rPr>
        <w:t xml:space="preserve">do </w:t>
      </w:r>
      <w:r w:rsidR="005A2D98" w:rsidRPr="004B33E3">
        <w:rPr>
          <w:b/>
          <w:u w:val="single"/>
        </w:rPr>
        <w:t>3 listopada</w:t>
      </w:r>
      <w:r w:rsidR="006C5238" w:rsidRPr="00602C96">
        <w:rPr>
          <w:b/>
        </w:rPr>
        <w:t>.</w:t>
      </w:r>
      <w:r w:rsidR="006C5238" w:rsidRPr="00602C96">
        <w:rPr>
          <w:bCs/>
        </w:rPr>
        <w:t xml:space="preserve"> </w:t>
      </w:r>
    </w:p>
    <w:p w14:paraId="0736FB80" w14:textId="77777777" w:rsidR="00996595" w:rsidRPr="00AB3064" w:rsidRDefault="00996595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i/>
          <w:iCs/>
          <w:sz w:val="28"/>
          <w:szCs w:val="28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0"/>
      </w:tblGrid>
      <w:tr w:rsidR="00AB3064" w:rsidRPr="00AB3064" w14:paraId="3722DE71" w14:textId="77777777" w:rsidTr="00B7139F">
        <w:trPr>
          <w:trHeight w:val="368"/>
        </w:trPr>
        <w:tc>
          <w:tcPr>
            <w:tcW w:w="8340" w:type="dxa"/>
            <w:shd w:val="clear" w:color="auto" w:fill="auto"/>
          </w:tcPr>
          <w:p w14:paraId="635B0D87" w14:textId="77777777" w:rsidR="00AB716E" w:rsidRPr="00AB3064" w:rsidRDefault="00AB716E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rPr>
                <w:b/>
                <w:i/>
                <w:iCs/>
                <w:sz w:val="28"/>
                <w:szCs w:val="28"/>
                <w:u w:val="single"/>
              </w:rPr>
            </w:pPr>
            <w:r w:rsidRPr="00AB3064">
              <w:rPr>
                <w:b/>
                <w:i/>
                <w:iCs/>
                <w:sz w:val="28"/>
                <w:szCs w:val="28"/>
                <w:u w:val="single"/>
              </w:rPr>
              <w:t>Opracowanie materiałów do dokumentów planistycznych</w:t>
            </w:r>
          </w:p>
        </w:tc>
      </w:tr>
    </w:tbl>
    <w:p w14:paraId="4FBC6C31" w14:textId="77777777" w:rsidR="00877E09" w:rsidRPr="00AB3064" w:rsidRDefault="00877E09" w:rsidP="00805844">
      <w:pPr>
        <w:pStyle w:val="Podtytu"/>
        <w:tabs>
          <w:tab w:val="left" w:pos="0"/>
          <w:tab w:val="left" w:pos="9923"/>
        </w:tabs>
        <w:ind w:left="284" w:right="425"/>
        <w:rPr>
          <w:b/>
          <w:i/>
          <w:iCs/>
          <w:sz w:val="28"/>
          <w:szCs w:val="28"/>
          <w:u w:val="single"/>
        </w:rPr>
      </w:pPr>
    </w:p>
    <w:p w14:paraId="0A8F7729" w14:textId="32CD80F3" w:rsidR="00877E09" w:rsidRPr="00AB3064" w:rsidRDefault="00877E09" w:rsidP="00505869">
      <w:pPr>
        <w:pStyle w:val="Podtytu"/>
        <w:numPr>
          <w:ilvl w:val="0"/>
          <w:numId w:val="54"/>
        </w:numPr>
        <w:tabs>
          <w:tab w:val="left" w:pos="9923"/>
        </w:tabs>
        <w:spacing w:line="360" w:lineRule="auto"/>
        <w:ind w:right="425"/>
        <w:jc w:val="both"/>
        <w:rPr>
          <w:b/>
        </w:rPr>
      </w:pPr>
      <w:r w:rsidRPr="00AB3064">
        <w:rPr>
          <w:b/>
          <w:u w:val="single"/>
        </w:rPr>
        <w:t>Wydział</w:t>
      </w:r>
      <w:r w:rsidRPr="00AB3064">
        <w:rPr>
          <w:b/>
          <w:bCs/>
          <w:u w:val="single"/>
        </w:rPr>
        <w:t xml:space="preserve"> </w:t>
      </w:r>
      <w:r w:rsidR="001D5306">
        <w:rPr>
          <w:b/>
          <w:bCs/>
          <w:u w:val="single"/>
        </w:rPr>
        <w:t>Strategii</w:t>
      </w:r>
      <w:r w:rsidR="00273FB2">
        <w:rPr>
          <w:b/>
          <w:bCs/>
          <w:u w:val="single"/>
        </w:rPr>
        <w:t>,</w:t>
      </w:r>
      <w:r w:rsidR="001D5306">
        <w:rPr>
          <w:b/>
          <w:bCs/>
          <w:u w:val="single"/>
        </w:rPr>
        <w:t xml:space="preserve"> </w:t>
      </w:r>
      <w:r w:rsidRPr="00AB3064">
        <w:rPr>
          <w:b/>
          <w:bCs/>
          <w:u w:val="single"/>
        </w:rPr>
        <w:t>Planowania i Monitorowania Inwestycji</w:t>
      </w:r>
      <w:r w:rsidRPr="00AB3064">
        <w:rPr>
          <w:b/>
          <w:bCs/>
        </w:rPr>
        <w:t xml:space="preserve"> </w:t>
      </w:r>
      <w:r w:rsidR="00B37330" w:rsidRPr="00AB3064">
        <w:t>na podstawie</w:t>
      </w:r>
      <w:r w:rsidR="00B37330" w:rsidRPr="00AB3064">
        <w:rPr>
          <w:b/>
          <w:bCs/>
        </w:rPr>
        <w:t xml:space="preserve"> </w:t>
      </w:r>
      <w:r w:rsidRPr="00AB3064">
        <w:t xml:space="preserve">ustaleń Zespołu jak </w:t>
      </w:r>
      <w:r w:rsidR="00805844">
        <w:br/>
      </w:r>
      <w:r w:rsidRPr="00AB3064">
        <w:t>w pkt</w:t>
      </w:r>
      <w:r w:rsidR="004B33E3">
        <w:t xml:space="preserve"> 8</w:t>
      </w:r>
      <w:r w:rsidRPr="00AB3064">
        <w:t xml:space="preserve"> </w:t>
      </w:r>
      <w:r w:rsidR="00F16BDA" w:rsidRPr="00AB3064">
        <w:t xml:space="preserve">oraz ostatecznych danych </w:t>
      </w:r>
      <w:r w:rsidR="00B37330" w:rsidRPr="00AB3064">
        <w:t xml:space="preserve">z </w:t>
      </w:r>
      <w:r w:rsidR="001D5306">
        <w:t xml:space="preserve">Wydziału Budżetu Miasta </w:t>
      </w:r>
      <w:r w:rsidR="00B37330" w:rsidRPr="00AB3064">
        <w:t>jak w pkt</w:t>
      </w:r>
      <w:r w:rsidR="0028277E" w:rsidRPr="00AB3064">
        <w:t xml:space="preserve"> </w:t>
      </w:r>
      <w:r w:rsidR="004B33E3">
        <w:t>9</w:t>
      </w:r>
      <w:r w:rsidR="00B81B63" w:rsidRPr="00AB3064">
        <w:t>,</w:t>
      </w:r>
      <w:r w:rsidR="00B37330" w:rsidRPr="00AB3064">
        <w:t xml:space="preserve"> opracowuje:</w:t>
      </w:r>
    </w:p>
    <w:p w14:paraId="3CDB0DD3" w14:textId="77777777" w:rsidR="00FB2A70" w:rsidRPr="00AB3064" w:rsidRDefault="007E27A1" w:rsidP="00805844">
      <w:pPr>
        <w:pStyle w:val="Podtytu"/>
        <w:tabs>
          <w:tab w:val="left" w:pos="9923"/>
        </w:tabs>
        <w:spacing w:line="360" w:lineRule="auto"/>
        <w:ind w:right="425"/>
        <w:jc w:val="left"/>
        <w:rPr>
          <w:i/>
          <w:iCs/>
          <w:u w:val="single"/>
        </w:rPr>
      </w:pPr>
      <w:r w:rsidRPr="00AB3064">
        <w:rPr>
          <w:i/>
          <w:iCs/>
          <w:u w:val="single"/>
        </w:rPr>
        <w:t xml:space="preserve">A. </w:t>
      </w:r>
      <w:r w:rsidR="00FB2A70" w:rsidRPr="00AB3064">
        <w:rPr>
          <w:i/>
          <w:iCs/>
          <w:u w:val="single"/>
        </w:rPr>
        <w:t xml:space="preserve">do </w:t>
      </w:r>
      <w:r w:rsidR="00246184" w:rsidRPr="00AB3064">
        <w:rPr>
          <w:i/>
          <w:iCs/>
          <w:u w:val="single"/>
        </w:rPr>
        <w:t xml:space="preserve">projektu </w:t>
      </w:r>
      <w:r w:rsidR="00B37330" w:rsidRPr="00AB3064">
        <w:rPr>
          <w:i/>
          <w:iCs/>
          <w:u w:val="single"/>
        </w:rPr>
        <w:t>WPF</w:t>
      </w:r>
      <w:r w:rsidR="00FB2A70" w:rsidRPr="00AB3064">
        <w:rPr>
          <w:i/>
          <w:iCs/>
          <w:u w:val="single"/>
        </w:rPr>
        <w:t>:</w:t>
      </w:r>
    </w:p>
    <w:p w14:paraId="3AAE3EC1" w14:textId="4B51547E" w:rsidR="001E2773" w:rsidRPr="00591E56" w:rsidRDefault="00DC0F4E" w:rsidP="00805844">
      <w:pPr>
        <w:pStyle w:val="Podtytu"/>
        <w:numPr>
          <w:ilvl w:val="0"/>
          <w:numId w:val="11"/>
        </w:numPr>
        <w:tabs>
          <w:tab w:val="left" w:pos="567"/>
          <w:tab w:val="num" w:pos="852"/>
          <w:tab w:val="left" w:pos="9923"/>
        </w:tabs>
        <w:spacing w:line="360" w:lineRule="auto"/>
        <w:ind w:left="852" w:right="425" w:hanging="426"/>
        <w:jc w:val="both"/>
        <w:rPr>
          <w:bCs/>
        </w:rPr>
      </w:pPr>
      <w:r w:rsidRPr="00AB3064">
        <w:rPr>
          <w:b/>
          <w:bCs/>
        </w:rPr>
        <w:t>w</w:t>
      </w:r>
      <w:r w:rsidR="007D1E18" w:rsidRPr="00AB3064">
        <w:rPr>
          <w:b/>
          <w:bCs/>
        </w:rPr>
        <w:t xml:space="preserve">ykaz przedsięwzięć </w:t>
      </w:r>
      <w:r w:rsidR="009C5753" w:rsidRPr="00AB3064">
        <w:rPr>
          <w:b/>
          <w:bCs/>
        </w:rPr>
        <w:t xml:space="preserve">z planowanymi limitami wydatków </w:t>
      </w:r>
      <w:r w:rsidR="000D4C3D" w:rsidRPr="00AB3064">
        <w:rPr>
          <w:b/>
          <w:bCs/>
        </w:rPr>
        <w:t>majątkowych</w:t>
      </w:r>
      <w:r w:rsidR="007D1E18" w:rsidRPr="00AB3064">
        <w:rPr>
          <w:b/>
          <w:bCs/>
        </w:rPr>
        <w:t xml:space="preserve"> </w:t>
      </w:r>
      <w:r w:rsidR="00936FB5" w:rsidRPr="00AB3064">
        <w:rPr>
          <w:bCs/>
        </w:rPr>
        <w:t>w</w:t>
      </w:r>
      <w:r w:rsidR="00630EB9" w:rsidRPr="00AB3064">
        <w:rPr>
          <w:bCs/>
        </w:rPr>
        <w:t xml:space="preserve"> poszczególnych </w:t>
      </w:r>
      <w:r w:rsidR="00936FB5" w:rsidRPr="00AB3064">
        <w:rPr>
          <w:bCs/>
        </w:rPr>
        <w:t xml:space="preserve">latach dla </w:t>
      </w:r>
      <w:r w:rsidR="00A51A11">
        <w:rPr>
          <w:bCs/>
        </w:rPr>
        <w:t>Zadań</w:t>
      </w:r>
      <w:r w:rsidR="00A51A11" w:rsidRPr="00AB3064">
        <w:rPr>
          <w:bCs/>
        </w:rPr>
        <w:t xml:space="preserve"> </w:t>
      </w:r>
      <w:r w:rsidR="00630EB9" w:rsidRPr="00AB3064">
        <w:rPr>
          <w:bCs/>
        </w:rPr>
        <w:t xml:space="preserve">strategicznych, programowych i </w:t>
      </w:r>
      <w:r w:rsidR="00273FB2" w:rsidRPr="003335A6">
        <w:t xml:space="preserve">przedsięwzięć </w:t>
      </w:r>
      <w:r w:rsidR="00505306">
        <w:t>inwestycyjnych D</w:t>
      </w:r>
      <w:r w:rsidR="00BC1DBE" w:rsidRPr="00AB3064">
        <w:t>zielnic</w:t>
      </w:r>
      <w:r w:rsidR="00591E56">
        <w:t>,</w:t>
      </w:r>
      <w:r w:rsidR="00BC1DBE" w:rsidRPr="00AB3064">
        <w:rPr>
          <w:bCs/>
        </w:rPr>
        <w:t xml:space="preserve"> </w:t>
      </w:r>
      <w:r w:rsidR="00630EB9" w:rsidRPr="00AB3064">
        <w:t>w</w:t>
      </w:r>
      <w:r w:rsidR="009C5EFD" w:rsidRPr="00AB3064">
        <w:t> </w:t>
      </w:r>
      <w:r w:rsidR="00630EB9" w:rsidRPr="00AB3064">
        <w:t>podziale</w:t>
      </w:r>
      <w:r w:rsidR="00357488">
        <w:t xml:space="preserve"> na</w:t>
      </w:r>
      <w:r w:rsidR="00630EB9" w:rsidRPr="00AB3064">
        <w:t xml:space="preserve"> </w:t>
      </w:r>
      <w:r w:rsidR="00A51A11">
        <w:t>Zadania</w:t>
      </w:r>
      <w:r w:rsidR="002C26A4" w:rsidRPr="00AB3064">
        <w:t xml:space="preserve"> wieloletnie</w:t>
      </w:r>
      <w:r w:rsidR="000436BC" w:rsidRPr="00AB3064">
        <w:t xml:space="preserve"> </w:t>
      </w:r>
      <w:r w:rsidR="00920DA8" w:rsidRPr="00AB3064">
        <w:t>finansowane z udziałem bezzwrotnych środków</w:t>
      </w:r>
      <w:r w:rsidR="00443FB1" w:rsidRPr="00AB3064">
        <w:t xml:space="preserve"> </w:t>
      </w:r>
      <w:r w:rsidR="000436BC" w:rsidRPr="00AB3064">
        <w:t>zagraniczny</w:t>
      </w:r>
      <w:r w:rsidR="00920DA8" w:rsidRPr="00AB3064">
        <w:t>ch</w:t>
      </w:r>
      <w:r w:rsidR="00D45311">
        <w:t xml:space="preserve">, </w:t>
      </w:r>
      <w:r w:rsidR="00443FB1" w:rsidRPr="00AB3064">
        <w:t xml:space="preserve"> </w:t>
      </w:r>
      <w:r w:rsidR="000436BC" w:rsidRPr="00591E56">
        <w:t>związan</w:t>
      </w:r>
      <w:r w:rsidR="00920DA8" w:rsidRPr="00591E56">
        <w:t>e</w:t>
      </w:r>
      <w:r w:rsidR="000436BC" w:rsidRPr="00591E56">
        <w:t xml:space="preserve"> z</w:t>
      </w:r>
      <w:r w:rsidR="00920DA8" w:rsidRPr="00591E56">
        <w:t> </w:t>
      </w:r>
      <w:r w:rsidR="00443FB1" w:rsidRPr="00591E56">
        <w:t>umowami partnerstwa publiczno</w:t>
      </w:r>
      <w:r w:rsidR="00394A7C" w:rsidRPr="00591E56">
        <w:t>-</w:t>
      </w:r>
      <w:r w:rsidR="000436BC" w:rsidRPr="00591E56">
        <w:t>prywatnego</w:t>
      </w:r>
      <w:r w:rsidR="00EC040D" w:rsidRPr="00591E56">
        <w:t xml:space="preserve"> i </w:t>
      </w:r>
      <w:r w:rsidR="00532A10" w:rsidRPr="00591E56">
        <w:t>pozostał</w:t>
      </w:r>
      <w:r w:rsidR="00EC040D" w:rsidRPr="00591E56">
        <w:t>e</w:t>
      </w:r>
      <w:r w:rsidR="00443FB1" w:rsidRPr="00591E56">
        <w:t>,</w:t>
      </w:r>
    </w:p>
    <w:p w14:paraId="49AA498E" w14:textId="4C9E0C98" w:rsidR="00986CBE" w:rsidRPr="00AB3064" w:rsidRDefault="00DC0F4E" w:rsidP="00805844">
      <w:pPr>
        <w:pStyle w:val="Podtytu"/>
        <w:numPr>
          <w:ilvl w:val="0"/>
          <w:numId w:val="11"/>
        </w:numPr>
        <w:tabs>
          <w:tab w:val="clear" w:pos="502"/>
          <w:tab w:val="left" w:pos="0"/>
          <w:tab w:val="num" w:pos="928"/>
          <w:tab w:val="left" w:pos="9923"/>
        </w:tabs>
        <w:spacing w:line="360" w:lineRule="auto"/>
        <w:ind w:left="852" w:right="425" w:hanging="426"/>
        <w:jc w:val="both"/>
      </w:pPr>
      <w:r w:rsidRPr="00591E56">
        <w:rPr>
          <w:b/>
          <w:bCs/>
        </w:rPr>
        <w:t>d</w:t>
      </w:r>
      <w:r w:rsidR="002C351A" w:rsidRPr="00591E56">
        <w:rPr>
          <w:b/>
          <w:bCs/>
        </w:rPr>
        <w:t xml:space="preserve">ane </w:t>
      </w:r>
      <w:r w:rsidR="00C748E6" w:rsidRPr="00591E56">
        <w:rPr>
          <w:b/>
          <w:bCs/>
        </w:rPr>
        <w:t xml:space="preserve">do WPF </w:t>
      </w:r>
      <w:r w:rsidR="002C351A" w:rsidRPr="00591E56">
        <w:rPr>
          <w:b/>
          <w:bCs/>
        </w:rPr>
        <w:t xml:space="preserve">w zakresie </w:t>
      </w:r>
      <w:r w:rsidR="009F5AFB" w:rsidRPr="00591E56">
        <w:rPr>
          <w:b/>
          <w:bCs/>
        </w:rPr>
        <w:t>prognozowanych</w:t>
      </w:r>
      <w:r w:rsidR="002C351A" w:rsidRPr="00591E56">
        <w:rPr>
          <w:b/>
          <w:bCs/>
        </w:rPr>
        <w:t xml:space="preserve"> wielkości budżetowych</w:t>
      </w:r>
      <w:r w:rsidR="00C665D4" w:rsidRPr="00591E56">
        <w:rPr>
          <w:b/>
          <w:bCs/>
        </w:rPr>
        <w:t xml:space="preserve"> </w:t>
      </w:r>
      <w:r w:rsidR="00C17E5D" w:rsidRPr="00591E56">
        <w:rPr>
          <w:b/>
          <w:bCs/>
        </w:rPr>
        <w:t>w ramach</w:t>
      </w:r>
      <w:r w:rsidR="002C351A" w:rsidRPr="00591E56">
        <w:rPr>
          <w:b/>
          <w:bCs/>
        </w:rPr>
        <w:t xml:space="preserve"> wydatków </w:t>
      </w:r>
      <w:r w:rsidR="007C29BC" w:rsidRPr="00E553E8">
        <w:rPr>
          <w:b/>
          <w:bCs/>
        </w:rPr>
        <w:t>majątkowych</w:t>
      </w:r>
      <w:r w:rsidR="00C665D4" w:rsidRPr="00E553E8">
        <w:rPr>
          <w:b/>
          <w:bCs/>
        </w:rPr>
        <w:t xml:space="preserve"> </w:t>
      </w:r>
      <w:r w:rsidR="00920DA8" w:rsidRPr="00E553E8">
        <w:rPr>
          <w:bCs/>
        </w:rPr>
        <w:t>(</w:t>
      </w:r>
      <w:r w:rsidR="00D45311" w:rsidRPr="0049031E">
        <w:rPr>
          <w:bCs/>
        </w:rPr>
        <w:t xml:space="preserve">w zakresie danych określonych na </w:t>
      </w:r>
      <w:r w:rsidR="00920DA8" w:rsidRPr="0049031E">
        <w:rPr>
          <w:bCs/>
        </w:rPr>
        <w:t>stosownych formularz</w:t>
      </w:r>
      <w:r w:rsidR="00920DA8" w:rsidRPr="00FB4E40">
        <w:rPr>
          <w:bCs/>
        </w:rPr>
        <w:t xml:space="preserve">ach </w:t>
      </w:r>
      <w:r w:rsidR="00EA3EC7" w:rsidRPr="00FB4E40">
        <w:rPr>
          <w:bCs/>
        </w:rPr>
        <w:t xml:space="preserve">z </w:t>
      </w:r>
      <w:r w:rsidR="00A37279" w:rsidRPr="00A37279">
        <w:rPr>
          <w:i/>
        </w:rPr>
        <w:t>Instrukcji sporządzania, aktualizacji oraz sprawozdawania z Wieloletniej Prognozy Finansowej Miasta Krakowa</w:t>
      </w:r>
      <w:r w:rsidR="00591E56" w:rsidRPr="00E553E8">
        <w:t xml:space="preserve"> </w:t>
      </w:r>
      <w:r w:rsidR="00A37279" w:rsidRPr="00A37279">
        <w:t>zwaną</w:t>
      </w:r>
      <w:r w:rsidR="00EA3EC7" w:rsidRPr="00591E56">
        <w:rPr>
          <w:bCs/>
        </w:rPr>
        <w:t xml:space="preserve"> dalej </w:t>
      </w:r>
      <w:r w:rsidR="00EA3EC7" w:rsidRPr="00591E56">
        <w:rPr>
          <w:bCs/>
          <w:i/>
        </w:rPr>
        <w:t xml:space="preserve">Instrukcja ws. WPF) </w:t>
      </w:r>
      <w:r w:rsidR="00EA3EC7" w:rsidRPr="00591E56">
        <w:rPr>
          <w:bCs/>
        </w:rPr>
        <w:t>obejmującą</w:t>
      </w:r>
      <w:r w:rsidR="00EA3EC7" w:rsidRPr="00AB3064">
        <w:rPr>
          <w:bCs/>
        </w:rPr>
        <w:t xml:space="preserve"> m.in. </w:t>
      </w:r>
      <w:r w:rsidR="00FE5490" w:rsidRPr="00AB3064">
        <w:t xml:space="preserve">wydatki </w:t>
      </w:r>
      <w:r w:rsidR="00D52CBA" w:rsidRPr="00AB3064">
        <w:t>na inwestycj</w:t>
      </w:r>
      <w:r w:rsidR="00E266AE" w:rsidRPr="00AB3064">
        <w:t xml:space="preserve">e </w:t>
      </w:r>
      <w:r w:rsidR="00D52CBA" w:rsidRPr="00AB3064">
        <w:t>kontynuowane i</w:t>
      </w:r>
      <w:r w:rsidR="00FE5490" w:rsidRPr="00AB3064">
        <w:t xml:space="preserve"> nowe, </w:t>
      </w:r>
      <w:r w:rsidR="00E266AE" w:rsidRPr="00AB3064">
        <w:t xml:space="preserve">wydatki </w:t>
      </w:r>
      <w:r w:rsidR="00FE5490" w:rsidRPr="00AB3064">
        <w:t xml:space="preserve">w formie dotacji, </w:t>
      </w:r>
      <w:r w:rsidR="00D52CBA" w:rsidRPr="00AB3064">
        <w:t xml:space="preserve">wydatki na inwestycje </w:t>
      </w:r>
      <w:r w:rsidR="00FE5490" w:rsidRPr="00AB3064">
        <w:t>z</w:t>
      </w:r>
      <w:r w:rsidR="00D52CBA" w:rsidRPr="00AB3064">
        <w:t> </w:t>
      </w:r>
      <w:r w:rsidR="00FE5490" w:rsidRPr="00AB3064">
        <w:t xml:space="preserve">udziałem </w:t>
      </w:r>
      <w:r w:rsidR="00EA3EC7" w:rsidRPr="00AB3064">
        <w:t xml:space="preserve">bezzwrotnych </w:t>
      </w:r>
      <w:r w:rsidR="00FE5490" w:rsidRPr="00AB3064">
        <w:t>środków zagranicznych</w:t>
      </w:r>
      <w:r w:rsidR="00EA3EC7" w:rsidRPr="00AB3064">
        <w:t xml:space="preserve">, w tym wynikające </w:t>
      </w:r>
      <w:r w:rsidR="006D7CFB" w:rsidRPr="00AB3064">
        <w:t>z zawarty</w:t>
      </w:r>
      <w:r w:rsidR="00EA3EC7" w:rsidRPr="00AB3064">
        <w:t>ch</w:t>
      </w:r>
      <w:r w:rsidR="006D7CFB" w:rsidRPr="00AB3064">
        <w:t xml:space="preserve"> </w:t>
      </w:r>
      <w:r w:rsidR="00EA3EC7" w:rsidRPr="00AB3064">
        <w:t>umó</w:t>
      </w:r>
      <w:r w:rsidR="004816F2" w:rsidRPr="00AB3064">
        <w:t>w</w:t>
      </w:r>
      <w:r w:rsidR="00986CBE" w:rsidRPr="00AB3064">
        <w:t xml:space="preserve"> z</w:t>
      </w:r>
      <w:r w:rsidR="0088486F">
        <w:t> </w:t>
      </w:r>
      <w:r w:rsidR="00986CBE" w:rsidRPr="00AB3064">
        <w:t>podmiotami dysponującymi środkami</w:t>
      </w:r>
      <w:r w:rsidR="00D52CBA" w:rsidRPr="00AB3064">
        <w:t xml:space="preserve"> unijnymi</w:t>
      </w:r>
      <w:r w:rsidR="00443FB1" w:rsidRPr="00AB3064">
        <w:t>,</w:t>
      </w:r>
      <w:r w:rsidR="00443FB1" w:rsidRPr="00AB3064">
        <w:rPr>
          <w:b/>
        </w:rPr>
        <w:t xml:space="preserve"> </w:t>
      </w:r>
    </w:p>
    <w:p w14:paraId="24D4A574" w14:textId="07E11F97" w:rsidR="005F6A1E" w:rsidRPr="00AB3064" w:rsidRDefault="00616A4D" w:rsidP="00805844">
      <w:pPr>
        <w:pStyle w:val="Podtytu"/>
        <w:numPr>
          <w:ilvl w:val="0"/>
          <w:numId w:val="24"/>
        </w:numPr>
        <w:tabs>
          <w:tab w:val="clear" w:pos="720"/>
          <w:tab w:val="left" w:pos="0"/>
          <w:tab w:val="num" w:pos="852"/>
          <w:tab w:val="left" w:pos="9923"/>
        </w:tabs>
        <w:spacing w:line="360" w:lineRule="auto"/>
        <w:ind w:left="852" w:right="425" w:hanging="426"/>
        <w:jc w:val="both"/>
      </w:pPr>
      <w:r w:rsidRPr="00AB3064">
        <w:rPr>
          <w:b/>
        </w:rPr>
        <w:t>tabele</w:t>
      </w:r>
      <w:r w:rsidRPr="00AB3064">
        <w:rPr>
          <w:bCs/>
        </w:rPr>
        <w:t xml:space="preserve"> </w:t>
      </w:r>
      <w:r w:rsidR="001452E2" w:rsidRPr="00AB3064">
        <w:rPr>
          <w:bCs/>
        </w:rPr>
        <w:t xml:space="preserve">- </w:t>
      </w:r>
      <w:r w:rsidR="00443FB1" w:rsidRPr="00AB3064">
        <w:rPr>
          <w:b/>
        </w:rPr>
        <w:t>Wieloletni Program Inwestycyjny (</w:t>
      </w:r>
      <w:r w:rsidR="00CB4FD8" w:rsidRPr="00AB3064">
        <w:rPr>
          <w:b/>
        </w:rPr>
        <w:t>WPF-</w:t>
      </w:r>
      <w:r w:rsidR="00443FB1" w:rsidRPr="00AB3064">
        <w:rPr>
          <w:b/>
        </w:rPr>
        <w:t>WPI)</w:t>
      </w:r>
      <w:r w:rsidR="00443FB1" w:rsidRPr="00AB3064">
        <w:rPr>
          <w:bCs/>
        </w:rPr>
        <w:t xml:space="preserve"> (obejmujący </w:t>
      </w:r>
      <w:r w:rsidR="002E4DB6" w:rsidRPr="00AB3064">
        <w:rPr>
          <w:bCs/>
        </w:rPr>
        <w:t xml:space="preserve">szczegółowe informacje dot. </w:t>
      </w:r>
      <w:r w:rsidR="005A53C7">
        <w:rPr>
          <w:bCs/>
        </w:rPr>
        <w:t>Zadań</w:t>
      </w:r>
      <w:r w:rsidR="005A53C7" w:rsidRPr="00AB3064">
        <w:rPr>
          <w:bCs/>
        </w:rPr>
        <w:t xml:space="preserve"> </w:t>
      </w:r>
      <w:r w:rsidR="00443FB1" w:rsidRPr="00AB3064">
        <w:rPr>
          <w:bCs/>
        </w:rPr>
        <w:t>strategiczn</w:t>
      </w:r>
      <w:r w:rsidR="002E4DB6" w:rsidRPr="00AB3064">
        <w:rPr>
          <w:bCs/>
        </w:rPr>
        <w:t>ych</w:t>
      </w:r>
      <w:r w:rsidR="00357488">
        <w:rPr>
          <w:bCs/>
        </w:rPr>
        <w:t>,</w:t>
      </w:r>
      <w:r w:rsidR="00443FB1" w:rsidRPr="00AB3064">
        <w:rPr>
          <w:bCs/>
        </w:rPr>
        <w:t xml:space="preserve"> programow</w:t>
      </w:r>
      <w:r w:rsidR="002E4DB6" w:rsidRPr="00AB3064">
        <w:rPr>
          <w:bCs/>
        </w:rPr>
        <w:t>ych</w:t>
      </w:r>
      <w:r w:rsidR="00357488">
        <w:rPr>
          <w:bCs/>
        </w:rPr>
        <w:t xml:space="preserve"> i </w:t>
      </w:r>
      <w:r w:rsidR="005A53C7">
        <w:rPr>
          <w:bCs/>
        </w:rPr>
        <w:t>Z</w:t>
      </w:r>
      <w:r w:rsidR="00505306">
        <w:rPr>
          <w:bCs/>
        </w:rPr>
        <w:t>adań inwestycyjnych D</w:t>
      </w:r>
      <w:r w:rsidR="00357488">
        <w:rPr>
          <w:bCs/>
        </w:rPr>
        <w:t>zielnic</w:t>
      </w:r>
      <w:r w:rsidR="00443FB1" w:rsidRPr="00AB3064">
        <w:rPr>
          <w:bCs/>
        </w:rPr>
        <w:t>)</w:t>
      </w:r>
      <w:r w:rsidR="006378C1">
        <w:rPr>
          <w:bCs/>
        </w:rPr>
        <w:t xml:space="preserve"> – </w:t>
      </w:r>
      <w:r w:rsidR="006378C1" w:rsidRPr="007F1E57">
        <w:rPr>
          <w:b/>
          <w:bCs/>
        </w:rPr>
        <w:t xml:space="preserve">wzór </w:t>
      </w:r>
      <w:r w:rsidR="007F1E57" w:rsidRPr="007F1E57">
        <w:rPr>
          <w:b/>
          <w:bCs/>
        </w:rPr>
        <w:t xml:space="preserve">tabeli </w:t>
      </w:r>
      <w:r w:rsidR="006378C1" w:rsidRPr="007F1E57">
        <w:rPr>
          <w:b/>
          <w:bCs/>
        </w:rPr>
        <w:t>nr</w:t>
      </w:r>
      <w:r w:rsidR="007F1E57" w:rsidRPr="007F1E57">
        <w:rPr>
          <w:b/>
          <w:bCs/>
        </w:rPr>
        <w:t xml:space="preserve"> 12</w:t>
      </w:r>
      <w:r w:rsidRPr="00AB3064">
        <w:rPr>
          <w:bCs/>
        </w:rPr>
        <w:t>,</w:t>
      </w:r>
    </w:p>
    <w:p w14:paraId="0CDC16F4" w14:textId="0CCA1B50" w:rsidR="00C876AC" w:rsidRPr="006378C1" w:rsidRDefault="00C876AC" w:rsidP="00805844">
      <w:pPr>
        <w:pStyle w:val="Podtytu"/>
        <w:numPr>
          <w:ilvl w:val="0"/>
          <w:numId w:val="24"/>
        </w:numPr>
        <w:tabs>
          <w:tab w:val="clear" w:pos="720"/>
          <w:tab w:val="left" w:pos="0"/>
          <w:tab w:val="num" w:pos="852"/>
          <w:tab w:val="left" w:pos="9923"/>
        </w:tabs>
        <w:spacing w:line="360" w:lineRule="auto"/>
        <w:ind w:left="852" w:right="425" w:hanging="426"/>
        <w:jc w:val="both"/>
        <w:rPr>
          <w:color w:val="FF0000"/>
        </w:rPr>
      </w:pPr>
      <w:r w:rsidRPr="00AB3064">
        <w:rPr>
          <w:b/>
        </w:rPr>
        <w:lastRenderedPageBreak/>
        <w:t>całkowite zakresy rzeczowe</w:t>
      </w:r>
      <w:r w:rsidRPr="00AB3064">
        <w:t xml:space="preserve"> </w:t>
      </w:r>
      <w:r w:rsidR="00BA19C0" w:rsidRPr="00AB3064">
        <w:rPr>
          <w:b/>
          <w:bCs/>
        </w:rPr>
        <w:t>dla</w:t>
      </w:r>
      <w:r w:rsidR="004E3E39" w:rsidRPr="00AB3064">
        <w:rPr>
          <w:b/>
          <w:bCs/>
        </w:rPr>
        <w:t xml:space="preserve"> </w:t>
      </w:r>
      <w:r w:rsidR="005A53C7">
        <w:rPr>
          <w:b/>
          <w:bCs/>
        </w:rPr>
        <w:t>Z</w:t>
      </w:r>
      <w:r w:rsidRPr="00AB3064">
        <w:rPr>
          <w:b/>
          <w:bCs/>
        </w:rPr>
        <w:t>adań inwestycyjnych ujętych w </w:t>
      </w:r>
      <w:r w:rsidR="00E821A6" w:rsidRPr="00AB3064">
        <w:rPr>
          <w:b/>
          <w:bCs/>
        </w:rPr>
        <w:t xml:space="preserve">projekcie </w:t>
      </w:r>
      <w:r w:rsidR="00812C66" w:rsidRPr="00AB3064">
        <w:rPr>
          <w:b/>
          <w:bCs/>
        </w:rPr>
        <w:t>WPF</w:t>
      </w:r>
      <w:r w:rsidR="006378C1">
        <w:rPr>
          <w:b/>
          <w:bCs/>
        </w:rPr>
        <w:t xml:space="preserve"> – </w:t>
      </w:r>
      <w:r w:rsidR="00D24F1D" w:rsidRPr="00D24F1D">
        <w:rPr>
          <w:b/>
          <w:bCs/>
        </w:rPr>
        <w:t xml:space="preserve">wzór </w:t>
      </w:r>
      <w:r w:rsidR="00D24F1D" w:rsidRPr="00D24F1D">
        <w:rPr>
          <w:b/>
          <w:bCs/>
        </w:rPr>
        <w:br/>
        <w:t>nr 13</w:t>
      </w:r>
      <w:r w:rsidR="00D24F1D">
        <w:rPr>
          <w:b/>
          <w:bCs/>
        </w:rPr>
        <w:t>.</w:t>
      </w:r>
    </w:p>
    <w:p w14:paraId="726950E0" w14:textId="411756A6" w:rsidR="00630EB9" w:rsidRDefault="00505306" w:rsidP="00805844">
      <w:pPr>
        <w:pStyle w:val="Podtytu"/>
        <w:tabs>
          <w:tab w:val="left" w:pos="567"/>
          <w:tab w:val="left" w:pos="9923"/>
        </w:tabs>
        <w:spacing w:line="360" w:lineRule="auto"/>
        <w:ind w:right="425"/>
        <w:jc w:val="both"/>
        <w:rPr>
          <w:b/>
          <w:bCs/>
        </w:rPr>
      </w:pPr>
      <w:r>
        <w:t>SI</w:t>
      </w:r>
      <w:r w:rsidR="0088486F" w:rsidRPr="00602C96">
        <w:t xml:space="preserve"> przekazuje </w:t>
      </w:r>
      <w:r w:rsidR="00A14AA5">
        <w:t xml:space="preserve">powyższe </w:t>
      </w:r>
      <w:r w:rsidR="00E55862" w:rsidRPr="00602C96">
        <w:t>m</w:t>
      </w:r>
      <w:r w:rsidR="005F6A1E" w:rsidRPr="00602C96">
        <w:t xml:space="preserve">ateriały do </w:t>
      </w:r>
      <w:r w:rsidR="003001D8">
        <w:t xml:space="preserve">Wydziału Budżetu Miasta </w:t>
      </w:r>
      <w:r w:rsidR="007264E2" w:rsidRPr="00602C96">
        <w:t xml:space="preserve">- </w:t>
      </w:r>
      <w:r w:rsidR="00630EB9" w:rsidRPr="00602C96">
        <w:t xml:space="preserve">w terminie </w:t>
      </w:r>
      <w:r w:rsidR="008F589C" w:rsidRPr="004B33E3">
        <w:rPr>
          <w:b/>
          <w:bCs/>
          <w:u w:val="single"/>
        </w:rPr>
        <w:t xml:space="preserve">do </w:t>
      </w:r>
      <w:r w:rsidR="005A2D98" w:rsidRPr="004B33E3">
        <w:rPr>
          <w:b/>
          <w:bCs/>
          <w:u w:val="single"/>
        </w:rPr>
        <w:t>8</w:t>
      </w:r>
      <w:r w:rsidR="009B55CD" w:rsidRPr="004B33E3">
        <w:rPr>
          <w:b/>
          <w:bCs/>
          <w:u w:val="single"/>
        </w:rPr>
        <w:t xml:space="preserve"> listopada</w:t>
      </w:r>
      <w:r w:rsidR="00440C89" w:rsidRPr="00602C96">
        <w:rPr>
          <w:b/>
          <w:bCs/>
        </w:rPr>
        <w:t>.</w:t>
      </w:r>
    </w:p>
    <w:p w14:paraId="3763F453" w14:textId="77777777" w:rsidR="00505306" w:rsidRPr="00602C96" w:rsidRDefault="00505306" w:rsidP="00805844">
      <w:pPr>
        <w:pStyle w:val="Podtytu"/>
        <w:tabs>
          <w:tab w:val="left" w:pos="567"/>
          <w:tab w:val="left" w:pos="9923"/>
        </w:tabs>
        <w:spacing w:line="360" w:lineRule="auto"/>
        <w:ind w:right="425"/>
        <w:jc w:val="both"/>
        <w:rPr>
          <w:b/>
          <w:bCs/>
        </w:rPr>
      </w:pPr>
    </w:p>
    <w:p w14:paraId="4D509118" w14:textId="77777777" w:rsidR="00FB2A70" w:rsidRPr="00AB3064" w:rsidRDefault="007E27A1" w:rsidP="00805844">
      <w:pPr>
        <w:pStyle w:val="Podtytu"/>
        <w:tabs>
          <w:tab w:val="left" w:pos="9923"/>
        </w:tabs>
        <w:spacing w:line="360" w:lineRule="auto"/>
        <w:ind w:right="425"/>
        <w:jc w:val="left"/>
        <w:rPr>
          <w:i/>
          <w:iCs/>
          <w:u w:val="single"/>
        </w:rPr>
      </w:pPr>
      <w:r w:rsidRPr="00AB3064">
        <w:rPr>
          <w:i/>
          <w:iCs/>
          <w:u w:val="single"/>
        </w:rPr>
        <w:t xml:space="preserve">B. </w:t>
      </w:r>
      <w:r w:rsidR="004B4CA8" w:rsidRPr="00AB3064">
        <w:rPr>
          <w:i/>
          <w:iCs/>
          <w:u w:val="single"/>
        </w:rPr>
        <w:t>do  projektu</w:t>
      </w:r>
      <w:r w:rsidR="00FB2A70" w:rsidRPr="00AB3064">
        <w:rPr>
          <w:i/>
          <w:iCs/>
          <w:u w:val="single"/>
        </w:rPr>
        <w:t xml:space="preserve"> budżetu Miasta:</w:t>
      </w:r>
    </w:p>
    <w:p w14:paraId="26DB18F7" w14:textId="431A2CB2" w:rsidR="00FB2A70" w:rsidRPr="00AB3064" w:rsidRDefault="004E3E39" w:rsidP="00805844">
      <w:pPr>
        <w:pStyle w:val="Podtytu"/>
        <w:widowControl w:val="0"/>
        <w:numPr>
          <w:ilvl w:val="0"/>
          <w:numId w:val="31"/>
        </w:numPr>
        <w:tabs>
          <w:tab w:val="clear" w:pos="720"/>
          <w:tab w:val="num" w:pos="426"/>
          <w:tab w:val="left" w:pos="9923"/>
        </w:tabs>
        <w:adjustRightInd w:val="0"/>
        <w:spacing w:line="360" w:lineRule="auto"/>
        <w:ind w:left="426" w:right="425"/>
        <w:jc w:val="both"/>
        <w:textAlignment w:val="baseline"/>
        <w:rPr>
          <w:b/>
          <w:bCs/>
        </w:rPr>
      </w:pPr>
      <w:r w:rsidRPr="00AB3064">
        <w:rPr>
          <w:b/>
        </w:rPr>
        <w:t xml:space="preserve">zestawienia planowanych środków finansowych dla poszczególnych </w:t>
      </w:r>
      <w:r w:rsidR="005A53C7">
        <w:rPr>
          <w:b/>
        </w:rPr>
        <w:t>Zadań</w:t>
      </w:r>
      <w:r w:rsidR="005A53C7" w:rsidRPr="00AB3064">
        <w:rPr>
          <w:b/>
        </w:rPr>
        <w:t xml:space="preserve"> </w:t>
      </w:r>
      <w:r w:rsidRPr="00AB3064">
        <w:rPr>
          <w:b/>
        </w:rPr>
        <w:t xml:space="preserve">strategicznych, </w:t>
      </w:r>
      <w:r w:rsidRPr="00AB3064">
        <w:rPr>
          <w:b/>
        </w:rPr>
        <w:br/>
        <w:t xml:space="preserve">programowych i </w:t>
      </w:r>
      <w:r w:rsidR="005A53C7">
        <w:rPr>
          <w:b/>
        </w:rPr>
        <w:t>Z</w:t>
      </w:r>
      <w:r w:rsidR="005A53C7" w:rsidRPr="00AB3064">
        <w:rPr>
          <w:b/>
        </w:rPr>
        <w:t xml:space="preserve">adań </w:t>
      </w:r>
      <w:r w:rsidRPr="00AB3064">
        <w:rPr>
          <w:b/>
        </w:rPr>
        <w:t xml:space="preserve">inwestycyjnych Dzielnic, </w:t>
      </w:r>
      <w:r w:rsidRPr="00AB3064">
        <w:rPr>
          <w:bCs/>
        </w:rPr>
        <w:t>będące podstawą do opracowania</w:t>
      </w:r>
      <w:r w:rsidRPr="00AB3064">
        <w:rPr>
          <w:b/>
        </w:rPr>
        <w:t xml:space="preserve"> załącznika do</w:t>
      </w:r>
      <w:r w:rsidR="00E63B62" w:rsidRPr="00AB3064">
        <w:rPr>
          <w:b/>
        </w:rPr>
        <w:t> </w:t>
      </w:r>
      <w:r w:rsidRPr="00AB3064">
        <w:rPr>
          <w:b/>
        </w:rPr>
        <w:t>projektu budżetu Miasta pn. „Wydatki budżetu Miasta związane z programami inwestycyjnymi – 1. Wydatki na program inwestycji strategicznych, 2. Wydatki na inwestycje programowe, 3. W</w:t>
      </w:r>
      <w:r w:rsidR="002D68B3" w:rsidRPr="00AB3064">
        <w:rPr>
          <w:b/>
        </w:rPr>
        <w:t>ydatki na zadania inwestycyjne d</w:t>
      </w:r>
      <w:r w:rsidRPr="00AB3064">
        <w:rPr>
          <w:b/>
        </w:rPr>
        <w:t xml:space="preserve">zielnic” </w:t>
      </w:r>
      <w:r w:rsidR="00F446FB">
        <w:rPr>
          <w:b/>
        </w:rPr>
        <w:t>(</w:t>
      </w:r>
      <w:r w:rsidR="00F446FB" w:rsidRPr="00D24F1D">
        <w:rPr>
          <w:b/>
        </w:rPr>
        <w:t xml:space="preserve">wzór </w:t>
      </w:r>
      <w:r w:rsidR="00D24F1D" w:rsidRPr="00D24F1D">
        <w:rPr>
          <w:b/>
        </w:rPr>
        <w:t xml:space="preserve">zestawienia </w:t>
      </w:r>
      <w:r w:rsidR="00805844">
        <w:rPr>
          <w:b/>
        </w:rPr>
        <w:br/>
      </w:r>
      <w:r w:rsidR="00D24F1D" w:rsidRPr="00D24F1D">
        <w:rPr>
          <w:b/>
        </w:rPr>
        <w:t>r 14</w:t>
      </w:r>
      <w:r w:rsidR="00F446FB">
        <w:rPr>
          <w:b/>
        </w:rPr>
        <w:t xml:space="preserve">) </w:t>
      </w:r>
      <w:r w:rsidRPr="00AB3064">
        <w:t>i  przekazuje do Wydziału Budżetu Miasta</w:t>
      </w:r>
      <w:r w:rsidR="007264E2" w:rsidRPr="00AB3064">
        <w:t xml:space="preserve"> -</w:t>
      </w:r>
      <w:r w:rsidR="00591E56">
        <w:t xml:space="preserve"> </w:t>
      </w:r>
      <w:r w:rsidRPr="00AB3064">
        <w:rPr>
          <w:bCs/>
        </w:rPr>
        <w:t xml:space="preserve">w terminie </w:t>
      </w:r>
      <w:r w:rsidRPr="004B33E3">
        <w:rPr>
          <w:b/>
          <w:u w:val="single"/>
        </w:rPr>
        <w:t>do 8 listopada</w:t>
      </w:r>
      <w:r w:rsidRPr="00AB3064">
        <w:rPr>
          <w:b/>
        </w:rPr>
        <w:t>,</w:t>
      </w:r>
    </w:p>
    <w:p w14:paraId="3E598E01" w14:textId="768AB03A" w:rsidR="003F06FE" w:rsidRDefault="00F75524" w:rsidP="00805844">
      <w:pPr>
        <w:pStyle w:val="Podtytu"/>
        <w:widowControl w:val="0"/>
        <w:numPr>
          <w:ilvl w:val="0"/>
          <w:numId w:val="31"/>
        </w:numPr>
        <w:tabs>
          <w:tab w:val="clear" w:pos="720"/>
          <w:tab w:val="num" w:pos="426"/>
          <w:tab w:val="left" w:pos="9923"/>
        </w:tabs>
        <w:suppressAutoHyphens/>
        <w:adjustRightInd w:val="0"/>
        <w:spacing w:line="360" w:lineRule="auto"/>
        <w:ind w:left="426" w:right="425"/>
        <w:jc w:val="both"/>
        <w:textAlignment w:val="baseline"/>
        <w:rPr>
          <w:b/>
        </w:rPr>
      </w:pPr>
      <w:r w:rsidRPr="00AB3064">
        <w:rPr>
          <w:b/>
          <w:bCs/>
        </w:rPr>
        <w:t xml:space="preserve">roczne </w:t>
      </w:r>
      <w:r w:rsidR="00566BFB" w:rsidRPr="00AB3064">
        <w:rPr>
          <w:b/>
          <w:bCs/>
        </w:rPr>
        <w:t>zakresy rzeczow</w:t>
      </w:r>
      <w:r w:rsidR="00CD0C91" w:rsidRPr="00AB3064">
        <w:rPr>
          <w:b/>
          <w:bCs/>
        </w:rPr>
        <w:t>e</w:t>
      </w:r>
      <w:r w:rsidR="00566BFB" w:rsidRPr="00AB3064">
        <w:rPr>
          <w:b/>
          <w:bCs/>
        </w:rPr>
        <w:t xml:space="preserve"> </w:t>
      </w:r>
      <w:r w:rsidR="00FA148F" w:rsidRPr="00AB3064">
        <w:rPr>
          <w:bCs/>
        </w:rPr>
        <w:t xml:space="preserve">dla poszczególnych </w:t>
      </w:r>
      <w:r w:rsidR="003A5333">
        <w:rPr>
          <w:bCs/>
        </w:rPr>
        <w:t>Zadań</w:t>
      </w:r>
      <w:r w:rsidR="003A5333" w:rsidRPr="00AB3064">
        <w:rPr>
          <w:bCs/>
        </w:rPr>
        <w:t xml:space="preserve"> </w:t>
      </w:r>
      <w:r w:rsidR="0047301A" w:rsidRPr="00AB3064">
        <w:rPr>
          <w:bCs/>
        </w:rPr>
        <w:t>strategicznych, programowych</w:t>
      </w:r>
      <w:r w:rsidR="00DC10E5" w:rsidRPr="00AB3064">
        <w:rPr>
          <w:bCs/>
        </w:rPr>
        <w:t xml:space="preserve"> oraz</w:t>
      </w:r>
      <w:r w:rsidR="0047301A" w:rsidRPr="00AB3064">
        <w:rPr>
          <w:bCs/>
        </w:rPr>
        <w:t xml:space="preserve"> </w:t>
      </w:r>
      <w:r w:rsidR="003A5333">
        <w:rPr>
          <w:bCs/>
        </w:rPr>
        <w:t>Z</w:t>
      </w:r>
      <w:r w:rsidR="00D275FB" w:rsidRPr="00AB3064">
        <w:rPr>
          <w:bCs/>
        </w:rPr>
        <w:t xml:space="preserve">adań </w:t>
      </w:r>
      <w:r w:rsidR="002D68B3" w:rsidRPr="00AB3064">
        <w:rPr>
          <w:bCs/>
        </w:rPr>
        <w:t xml:space="preserve">inwestycyjnych </w:t>
      </w:r>
      <w:r w:rsidR="00D24F1D">
        <w:rPr>
          <w:bCs/>
        </w:rPr>
        <w:t>D</w:t>
      </w:r>
      <w:r w:rsidR="00FA148F" w:rsidRPr="00AB3064">
        <w:rPr>
          <w:bCs/>
        </w:rPr>
        <w:t>zielnic</w:t>
      </w:r>
      <w:r w:rsidR="00D24F1D">
        <w:rPr>
          <w:bCs/>
        </w:rPr>
        <w:t>.</w:t>
      </w:r>
    </w:p>
    <w:p w14:paraId="0CA980C7" w14:textId="7D641F3F" w:rsidR="009C5EFD" w:rsidRDefault="009640E4" w:rsidP="00805844">
      <w:pPr>
        <w:pStyle w:val="Podtytu"/>
        <w:widowControl w:val="0"/>
        <w:tabs>
          <w:tab w:val="left" w:pos="9923"/>
        </w:tabs>
        <w:suppressAutoHyphens/>
        <w:adjustRightInd w:val="0"/>
        <w:spacing w:line="360" w:lineRule="auto"/>
        <w:ind w:left="66" w:right="425"/>
        <w:jc w:val="both"/>
        <w:textAlignment w:val="baseline"/>
        <w:rPr>
          <w:b/>
        </w:rPr>
      </w:pPr>
      <w:r>
        <w:rPr>
          <w:b/>
          <w:bCs/>
        </w:rPr>
        <w:t>SI</w:t>
      </w:r>
      <w:r w:rsidR="003F06FE">
        <w:t xml:space="preserve"> przekazuje do BM  </w:t>
      </w:r>
      <w:r w:rsidR="00343F0F">
        <w:t xml:space="preserve">ww. </w:t>
      </w:r>
      <w:r w:rsidR="003F06FE">
        <w:t>materiały</w:t>
      </w:r>
      <w:r w:rsidR="00FA148F" w:rsidRPr="003F06FE">
        <w:rPr>
          <w:b/>
        </w:rPr>
        <w:t xml:space="preserve"> </w:t>
      </w:r>
      <w:r w:rsidR="00FA148F" w:rsidRPr="003F06FE">
        <w:rPr>
          <w:bCs/>
        </w:rPr>
        <w:t>w</w:t>
      </w:r>
      <w:r w:rsidR="0047301A" w:rsidRPr="003F06FE">
        <w:rPr>
          <w:bCs/>
        </w:rPr>
        <w:t> </w:t>
      </w:r>
      <w:r w:rsidR="00FA148F" w:rsidRPr="003F06FE">
        <w:rPr>
          <w:bCs/>
        </w:rPr>
        <w:t xml:space="preserve">terminie </w:t>
      </w:r>
      <w:r w:rsidR="00FA148F" w:rsidRPr="004B33E3">
        <w:rPr>
          <w:b/>
          <w:u w:val="single"/>
        </w:rPr>
        <w:t xml:space="preserve">do </w:t>
      </w:r>
      <w:r w:rsidR="00C9518C" w:rsidRPr="004B33E3">
        <w:rPr>
          <w:b/>
          <w:u w:val="single"/>
        </w:rPr>
        <w:t>8</w:t>
      </w:r>
      <w:r w:rsidR="005A6C59" w:rsidRPr="004B33E3">
        <w:rPr>
          <w:b/>
          <w:u w:val="single"/>
        </w:rPr>
        <w:t> </w:t>
      </w:r>
      <w:r w:rsidR="00DC10E5" w:rsidRPr="004B33E3">
        <w:rPr>
          <w:b/>
          <w:u w:val="single"/>
        </w:rPr>
        <w:t>l</w:t>
      </w:r>
      <w:r w:rsidR="003D5731" w:rsidRPr="004B33E3">
        <w:rPr>
          <w:b/>
          <w:u w:val="single"/>
        </w:rPr>
        <w:t>istopada</w:t>
      </w:r>
      <w:r w:rsidR="003D5731" w:rsidRPr="003F06FE">
        <w:rPr>
          <w:b/>
        </w:rPr>
        <w:t>.</w:t>
      </w:r>
    </w:p>
    <w:p w14:paraId="050FA2DC" w14:textId="77777777" w:rsidR="00F446FB" w:rsidRPr="003F06FE" w:rsidRDefault="00F446FB" w:rsidP="00805844">
      <w:pPr>
        <w:pStyle w:val="Podtytu"/>
        <w:widowControl w:val="0"/>
        <w:tabs>
          <w:tab w:val="left" w:pos="9923"/>
        </w:tabs>
        <w:suppressAutoHyphens/>
        <w:adjustRightInd w:val="0"/>
        <w:spacing w:line="360" w:lineRule="auto"/>
        <w:ind w:left="66" w:right="425"/>
        <w:jc w:val="both"/>
        <w:textAlignment w:val="baseline"/>
        <w:rPr>
          <w:b/>
        </w:rPr>
      </w:pPr>
    </w:p>
    <w:p w14:paraId="5DBDFF8C" w14:textId="77777777" w:rsidR="003D5731" w:rsidRPr="00AB3064" w:rsidRDefault="000D7698" w:rsidP="00805844">
      <w:pPr>
        <w:pStyle w:val="Podtytu"/>
        <w:widowControl w:val="0"/>
        <w:tabs>
          <w:tab w:val="left" w:pos="9923"/>
        </w:tabs>
        <w:suppressAutoHyphens/>
        <w:adjustRightInd w:val="0"/>
        <w:spacing w:line="360" w:lineRule="auto"/>
        <w:ind w:left="426" w:right="425" w:hanging="426"/>
        <w:jc w:val="both"/>
        <w:textAlignment w:val="baseline"/>
        <w:rPr>
          <w:b/>
        </w:rPr>
      </w:pPr>
      <w:r w:rsidRPr="00AB3064">
        <w:rPr>
          <w:i/>
          <w:iCs/>
          <w:u w:val="single"/>
        </w:rPr>
        <w:t xml:space="preserve">C. </w:t>
      </w:r>
      <w:r w:rsidR="009D0707" w:rsidRPr="00AB3064">
        <w:rPr>
          <w:i/>
          <w:iCs/>
          <w:u w:val="single"/>
        </w:rPr>
        <w:t>do autopoprawek</w:t>
      </w:r>
      <w:r w:rsidR="003D5731" w:rsidRPr="00AB3064">
        <w:rPr>
          <w:i/>
          <w:iCs/>
          <w:u w:val="single"/>
        </w:rPr>
        <w:t xml:space="preserve"> </w:t>
      </w:r>
      <w:r w:rsidR="003C39C0" w:rsidRPr="00AB3064">
        <w:rPr>
          <w:i/>
          <w:iCs/>
          <w:u w:val="single"/>
        </w:rPr>
        <w:t>Prezydenta Miasta Krakowa</w:t>
      </w:r>
      <w:r w:rsidR="00626B91" w:rsidRPr="00AB3064">
        <w:rPr>
          <w:i/>
          <w:iCs/>
          <w:u w:val="single"/>
        </w:rPr>
        <w:t xml:space="preserve"> /</w:t>
      </w:r>
      <w:r w:rsidR="00591E56">
        <w:rPr>
          <w:i/>
          <w:iCs/>
          <w:u w:val="single"/>
        </w:rPr>
        <w:t xml:space="preserve"> </w:t>
      </w:r>
      <w:r w:rsidR="009D0707" w:rsidRPr="00AB3064">
        <w:rPr>
          <w:i/>
          <w:iCs/>
          <w:u w:val="single"/>
        </w:rPr>
        <w:t>tekstu jednolitego</w:t>
      </w:r>
      <w:r w:rsidR="00626B91" w:rsidRPr="00AB3064">
        <w:rPr>
          <w:i/>
          <w:iCs/>
          <w:u w:val="single"/>
        </w:rPr>
        <w:t xml:space="preserve"> </w:t>
      </w:r>
      <w:r w:rsidR="009D0707" w:rsidRPr="00AB3064">
        <w:rPr>
          <w:i/>
          <w:iCs/>
          <w:u w:val="single"/>
        </w:rPr>
        <w:t>po przyjęciu</w:t>
      </w:r>
      <w:r w:rsidR="00626B91" w:rsidRPr="00AB3064">
        <w:rPr>
          <w:i/>
          <w:iCs/>
          <w:u w:val="single"/>
        </w:rPr>
        <w:t xml:space="preserve"> </w:t>
      </w:r>
      <w:r w:rsidR="007264E2" w:rsidRPr="00AB3064">
        <w:rPr>
          <w:i/>
          <w:iCs/>
          <w:u w:val="single"/>
        </w:rPr>
        <w:t xml:space="preserve">przez </w:t>
      </w:r>
      <w:r w:rsidR="00626B91" w:rsidRPr="00AB3064">
        <w:rPr>
          <w:i/>
          <w:iCs/>
          <w:u w:val="single"/>
        </w:rPr>
        <w:t>Rad</w:t>
      </w:r>
      <w:r w:rsidR="007264E2" w:rsidRPr="00AB3064">
        <w:rPr>
          <w:i/>
          <w:iCs/>
          <w:u w:val="single"/>
        </w:rPr>
        <w:t>ę</w:t>
      </w:r>
      <w:r w:rsidR="00626B91" w:rsidRPr="00AB3064">
        <w:rPr>
          <w:i/>
          <w:iCs/>
          <w:u w:val="single"/>
        </w:rPr>
        <w:t xml:space="preserve"> Miasta Krakowa</w:t>
      </w:r>
      <w:r w:rsidR="009D0707" w:rsidRPr="00AB3064">
        <w:rPr>
          <w:i/>
          <w:iCs/>
          <w:u w:val="single"/>
        </w:rPr>
        <w:t xml:space="preserve"> poprawek</w:t>
      </w:r>
      <w:r w:rsidR="003C39C0" w:rsidRPr="00AB3064">
        <w:rPr>
          <w:i/>
          <w:iCs/>
          <w:u w:val="single"/>
        </w:rPr>
        <w:t xml:space="preserve"> </w:t>
      </w:r>
      <w:r w:rsidR="009D0707" w:rsidRPr="00AB3064">
        <w:rPr>
          <w:i/>
          <w:iCs/>
          <w:u w:val="single"/>
        </w:rPr>
        <w:t xml:space="preserve">radnych </w:t>
      </w:r>
      <w:r w:rsidR="003D5731" w:rsidRPr="00AB3064">
        <w:rPr>
          <w:i/>
          <w:iCs/>
          <w:u w:val="single"/>
        </w:rPr>
        <w:t xml:space="preserve">do projektu </w:t>
      </w:r>
      <w:r w:rsidR="009E6858" w:rsidRPr="00AB3064">
        <w:rPr>
          <w:i/>
          <w:iCs/>
          <w:u w:val="single"/>
        </w:rPr>
        <w:t xml:space="preserve">WPF i do projektu </w:t>
      </w:r>
      <w:r w:rsidR="003D5731" w:rsidRPr="00AB3064">
        <w:rPr>
          <w:i/>
          <w:iCs/>
          <w:u w:val="single"/>
        </w:rPr>
        <w:t>budżetu Miasta</w:t>
      </w:r>
      <w:r w:rsidR="003C39C0" w:rsidRPr="00AB3064">
        <w:rPr>
          <w:i/>
          <w:iCs/>
          <w:u w:val="single"/>
        </w:rPr>
        <w:t>:</w:t>
      </w:r>
    </w:p>
    <w:p w14:paraId="5D0192F9" w14:textId="0929DF76" w:rsidR="00E80C09" w:rsidRPr="00AB3064" w:rsidRDefault="00A85FB3" w:rsidP="00805844">
      <w:pPr>
        <w:pStyle w:val="Podtytu"/>
        <w:numPr>
          <w:ilvl w:val="0"/>
          <w:numId w:val="25"/>
        </w:numPr>
        <w:tabs>
          <w:tab w:val="num" w:pos="851"/>
          <w:tab w:val="left" w:pos="9923"/>
        </w:tabs>
        <w:spacing w:line="360" w:lineRule="auto"/>
        <w:ind w:right="425"/>
        <w:jc w:val="both"/>
        <w:rPr>
          <w:bCs/>
        </w:rPr>
      </w:pPr>
      <w:r w:rsidRPr="00AB3064">
        <w:rPr>
          <w:b/>
        </w:rPr>
        <w:t>materiały</w:t>
      </w:r>
      <w:r w:rsidR="0002377D" w:rsidRPr="00AB3064">
        <w:rPr>
          <w:bCs/>
        </w:rPr>
        <w:t xml:space="preserve"> jak w pkt A.</w:t>
      </w:r>
      <w:r w:rsidRPr="00AB3064">
        <w:rPr>
          <w:bCs/>
        </w:rPr>
        <w:t xml:space="preserve"> a), b), c)</w:t>
      </w:r>
      <w:r w:rsidR="00F75524" w:rsidRPr="00AB3064">
        <w:rPr>
          <w:bCs/>
        </w:rPr>
        <w:t>,</w:t>
      </w:r>
      <w:r w:rsidRPr="00AB3064">
        <w:rPr>
          <w:bCs/>
        </w:rPr>
        <w:t xml:space="preserve"> d) </w:t>
      </w:r>
      <w:r w:rsidR="00E03C62">
        <w:rPr>
          <w:bCs/>
        </w:rPr>
        <w:t>opracowane w zakresie przyjętych limitów oraz</w:t>
      </w:r>
      <w:r w:rsidR="00E80C09" w:rsidRPr="00AB3064">
        <w:rPr>
          <w:bCs/>
        </w:rPr>
        <w:t xml:space="preserve"> wytycznych uzgodnionych z Prezydentem w sprawie WPF</w:t>
      </w:r>
      <w:r w:rsidR="009D0707" w:rsidRPr="00AB3064">
        <w:rPr>
          <w:bCs/>
        </w:rPr>
        <w:t xml:space="preserve"> i przekazuje do </w:t>
      </w:r>
      <w:r w:rsidR="0095287E">
        <w:rPr>
          <w:bCs/>
        </w:rPr>
        <w:t>Wydziału Budżetu Miasta</w:t>
      </w:r>
      <w:r w:rsidR="00930706" w:rsidRPr="00AB3064">
        <w:rPr>
          <w:bCs/>
        </w:rPr>
        <w:t xml:space="preserve">, </w:t>
      </w:r>
    </w:p>
    <w:p w14:paraId="207030A0" w14:textId="3EE2FE47" w:rsidR="00A930B5" w:rsidRDefault="00DF7CF6" w:rsidP="00805844">
      <w:pPr>
        <w:pStyle w:val="Podtytu"/>
        <w:numPr>
          <w:ilvl w:val="0"/>
          <w:numId w:val="25"/>
        </w:numPr>
        <w:tabs>
          <w:tab w:val="num" w:pos="851"/>
          <w:tab w:val="left" w:pos="9923"/>
        </w:tabs>
        <w:spacing w:line="360" w:lineRule="auto"/>
        <w:ind w:right="425"/>
        <w:jc w:val="both"/>
        <w:rPr>
          <w:bCs/>
        </w:rPr>
      </w:pPr>
      <w:r w:rsidRPr="00AB3064">
        <w:rPr>
          <w:b/>
          <w:bCs/>
        </w:rPr>
        <w:t>roczne</w:t>
      </w:r>
      <w:r w:rsidR="00F75524" w:rsidRPr="00AB3064">
        <w:rPr>
          <w:b/>
          <w:bCs/>
        </w:rPr>
        <w:t xml:space="preserve"> </w:t>
      </w:r>
      <w:r w:rsidR="003D5731" w:rsidRPr="00AB3064">
        <w:rPr>
          <w:b/>
          <w:bCs/>
        </w:rPr>
        <w:t>zakresy rzeczow</w:t>
      </w:r>
      <w:r w:rsidR="00766F00" w:rsidRPr="00AB3064">
        <w:rPr>
          <w:b/>
          <w:bCs/>
        </w:rPr>
        <w:t>e</w:t>
      </w:r>
      <w:r w:rsidR="003D5731" w:rsidRPr="00AB3064">
        <w:rPr>
          <w:b/>
          <w:bCs/>
        </w:rPr>
        <w:t xml:space="preserve"> </w:t>
      </w:r>
      <w:r w:rsidR="003D5731" w:rsidRPr="00AB3064">
        <w:rPr>
          <w:bCs/>
        </w:rPr>
        <w:t xml:space="preserve">dla poszczególnych </w:t>
      </w:r>
      <w:r w:rsidR="00CF471B">
        <w:rPr>
          <w:bCs/>
        </w:rPr>
        <w:t xml:space="preserve">Zadań </w:t>
      </w:r>
      <w:r w:rsidR="003D5731" w:rsidRPr="00AB3064">
        <w:rPr>
          <w:bCs/>
        </w:rPr>
        <w:t>inwestyc</w:t>
      </w:r>
      <w:r w:rsidR="00CF471B">
        <w:rPr>
          <w:bCs/>
        </w:rPr>
        <w:t>yjnych</w:t>
      </w:r>
      <w:r w:rsidR="0047301A" w:rsidRPr="00AB3064">
        <w:rPr>
          <w:bCs/>
        </w:rPr>
        <w:t xml:space="preserve"> strategicznych, programowych i</w:t>
      </w:r>
      <w:r w:rsidR="00662904">
        <w:rPr>
          <w:bCs/>
        </w:rPr>
        <w:t> </w:t>
      </w:r>
      <w:r w:rsidR="002D68B3" w:rsidRPr="00AB3064">
        <w:rPr>
          <w:bCs/>
        </w:rPr>
        <w:t>zadań inwestycyjnych d</w:t>
      </w:r>
      <w:r w:rsidR="003D5731" w:rsidRPr="00AB3064">
        <w:rPr>
          <w:bCs/>
        </w:rPr>
        <w:t xml:space="preserve">zielnic </w:t>
      </w:r>
      <w:r w:rsidR="00606325">
        <w:rPr>
          <w:bCs/>
        </w:rPr>
        <w:t>z danymi finansowymi</w:t>
      </w:r>
      <w:r w:rsidR="00E03C62">
        <w:rPr>
          <w:bCs/>
        </w:rPr>
        <w:t xml:space="preserve"> </w:t>
      </w:r>
      <w:r w:rsidR="00606325">
        <w:rPr>
          <w:bCs/>
        </w:rPr>
        <w:t xml:space="preserve">zgodnymi </w:t>
      </w:r>
      <w:r w:rsidR="00E03C62">
        <w:rPr>
          <w:bCs/>
        </w:rPr>
        <w:t>z</w:t>
      </w:r>
      <w:r w:rsidR="00FA148F" w:rsidRPr="00AB3064">
        <w:rPr>
          <w:bCs/>
        </w:rPr>
        <w:t xml:space="preserve"> wytyczny</w:t>
      </w:r>
      <w:r w:rsidR="00E03C62">
        <w:rPr>
          <w:bCs/>
        </w:rPr>
        <w:t>mi</w:t>
      </w:r>
      <w:r w:rsidR="00FA148F" w:rsidRPr="00AB3064">
        <w:rPr>
          <w:bCs/>
        </w:rPr>
        <w:t xml:space="preserve"> uzgodnion</w:t>
      </w:r>
      <w:r w:rsidR="00E03C62">
        <w:rPr>
          <w:bCs/>
        </w:rPr>
        <w:t xml:space="preserve">ymi </w:t>
      </w:r>
      <w:r w:rsidR="00662904">
        <w:rPr>
          <w:bCs/>
        </w:rPr>
        <w:t>z </w:t>
      </w:r>
      <w:r w:rsidR="00FA148F" w:rsidRPr="00AB3064">
        <w:rPr>
          <w:bCs/>
        </w:rPr>
        <w:t>Prezydentem</w:t>
      </w:r>
      <w:r w:rsidR="00606325">
        <w:rPr>
          <w:bCs/>
        </w:rPr>
        <w:t xml:space="preserve"> i</w:t>
      </w:r>
      <w:r w:rsidR="00FA148F" w:rsidRPr="00AB3064">
        <w:rPr>
          <w:bCs/>
        </w:rPr>
        <w:t xml:space="preserve"> przyję</w:t>
      </w:r>
      <w:r w:rsidR="00606325">
        <w:rPr>
          <w:bCs/>
        </w:rPr>
        <w:t>tymi</w:t>
      </w:r>
      <w:r w:rsidR="00FA148F" w:rsidRPr="00AB3064">
        <w:rPr>
          <w:bCs/>
        </w:rPr>
        <w:t xml:space="preserve"> przez Radę Miasta Krakowa poprawk</w:t>
      </w:r>
      <w:r w:rsidR="00606325">
        <w:rPr>
          <w:bCs/>
        </w:rPr>
        <w:t>ami</w:t>
      </w:r>
      <w:r w:rsidR="00FA148F" w:rsidRPr="00AB3064">
        <w:rPr>
          <w:bCs/>
        </w:rPr>
        <w:t xml:space="preserve"> i przekazuje do</w:t>
      </w:r>
      <w:r w:rsidR="00E63B62" w:rsidRPr="00AB3064">
        <w:rPr>
          <w:bCs/>
        </w:rPr>
        <w:t> </w:t>
      </w:r>
      <w:r w:rsidR="00FA148F" w:rsidRPr="00AB3064">
        <w:rPr>
          <w:bCs/>
        </w:rPr>
        <w:t>Wydziału Budżetu Miasta.</w:t>
      </w:r>
    </w:p>
    <w:p w14:paraId="70EE0CB2" w14:textId="77777777" w:rsidR="00A5118B" w:rsidRPr="00AB3064" w:rsidRDefault="00A5118B" w:rsidP="00805844">
      <w:pPr>
        <w:pStyle w:val="Podtytu"/>
        <w:tabs>
          <w:tab w:val="left" w:pos="9923"/>
        </w:tabs>
        <w:spacing w:line="360" w:lineRule="auto"/>
        <w:ind w:left="360" w:right="425"/>
        <w:jc w:val="both"/>
        <w:rPr>
          <w:bCs/>
        </w:rPr>
      </w:pPr>
    </w:p>
    <w:p w14:paraId="0B063F9F" w14:textId="3E863532" w:rsidR="000D7698" w:rsidRPr="00DB2E69" w:rsidRDefault="001006F1" w:rsidP="00505869">
      <w:pPr>
        <w:pStyle w:val="Podtytu"/>
        <w:numPr>
          <w:ilvl w:val="0"/>
          <w:numId w:val="55"/>
        </w:numPr>
        <w:tabs>
          <w:tab w:val="left" w:pos="9923"/>
        </w:tabs>
        <w:spacing w:line="360" w:lineRule="auto"/>
        <w:ind w:right="425"/>
        <w:jc w:val="both"/>
        <w:rPr>
          <w:b/>
        </w:rPr>
      </w:pPr>
      <w:r w:rsidRPr="00DB2E69">
        <w:rPr>
          <w:b/>
          <w:u w:val="single"/>
        </w:rPr>
        <w:t>Jednostki Realizujące</w:t>
      </w:r>
      <w:r w:rsidRPr="00DB2E69">
        <w:rPr>
          <w:b/>
        </w:rPr>
        <w:t xml:space="preserve"> </w:t>
      </w:r>
      <w:r w:rsidRPr="00DB2E69">
        <w:t xml:space="preserve">w przypadku zgłoszenia przez Prezydenta Miasta Krakowa i/lub Radnych Miasta Krakowa odpowiednio autopoprawek i poprawek do projektu WPF i/lub do projektu budżetu, opracowują niezwłocznie na wniosek SI </w:t>
      </w:r>
      <w:r w:rsidR="00DB2E69">
        <w:t>(</w:t>
      </w:r>
      <w:r w:rsidR="00DB2E69" w:rsidRPr="0095287E">
        <w:rPr>
          <w:b/>
        </w:rPr>
        <w:t>nie dłużej niż w terminie 2 dni</w:t>
      </w:r>
      <w:r w:rsidR="0095287E">
        <w:t>):</w:t>
      </w:r>
    </w:p>
    <w:p w14:paraId="3CB624BD" w14:textId="77777777" w:rsidR="0095287E" w:rsidRDefault="001006F1" w:rsidP="00805844">
      <w:pPr>
        <w:pStyle w:val="Podtytu"/>
        <w:numPr>
          <w:ilvl w:val="0"/>
          <w:numId w:val="29"/>
        </w:numPr>
        <w:tabs>
          <w:tab w:val="left" w:pos="9923"/>
        </w:tabs>
        <w:spacing w:line="360" w:lineRule="auto"/>
        <w:ind w:right="425"/>
        <w:jc w:val="both"/>
        <w:rPr>
          <w:b/>
        </w:rPr>
      </w:pPr>
      <w:r w:rsidRPr="00DB2E69">
        <w:t xml:space="preserve">dla Zadań nowych nie ujętych w projekcie WPF/budżetu Miasta </w:t>
      </w:r>
      <w:r w:rsidR="00F76069" w:rsidRPr="0095287E">
        <w:t>–</w:t>
      </w:r>
      <w:r w:rsidRPr="00DB2E69">
        <w:t xml:space="preserve"> </w:t>
      </w:r>
      <w:r w:rsidR="00F76069" w:rsidRPr="0095287E">
        <w:t xml:space="preserve">przekazują </w:t>
      </w:r>
      <w:r w:rsidR="0095287E">
        <w:t>emaliowo</w:t>
      </w:r>
      <w:r w:rsidR="00F76069" w:rsidRPr="0095287E">
        <w:t xml:space="preserve"> skan zatwierdzonych przez Dyrektora Jednostki Realizującej </w:t>
      </w:r>
      <w:r w:rsidR="0095287E">
        <w:t>następujące</w:t>
      </w:r>
      <w:r w:rsidR="00732C14">
        <w:t xml:space="preserve"> </w:t>
      </w:r>
      <w:r w:rsidR="0095287E">
        <w:t>dokumenty</w:t>
      </w:r>
      <w:r w:rsidR="00732C14">
        <w:t xml:space="preserve"> (odpowiednio dla zadań rocznych lub wieloletnich)</w:t>
      </w:r>
      <w:r w:rsidR="00F76069" w:rsidRPr="0095287E">
        <w:t xml:space="preserve">: </w:t>
      </w:r>
      <w:r w:rsidR="0095287E">
        <w:t>z</w:t>
      </w:r>
      <w:r w:rsidR="00F76069" w:rsidRPr="0095287E">
        <w:t xml:space="preserve">akres rzeczowy, zakres całkowity oraz </w:t>
      </w:r>
      <w:r w:rsidR="00DB2E69" w:rsidRPr="0095287E">
        <w:t>Formularz nr 1</w:t>
      </w:r>
      <w:r w:rsidR="0095287E" w:rsidRPr="0095287E">
        <w:t>a</w:t>
      </w:r>
      <w:r w:rsidR="00732C14" w:rsidRPr="0095287E">
        <w:t xml:space="preserve"> lub </w:t>
      </w:r>
      <w:r w:rsidR="0095287E" w:rsidRPr="0095287E">
        <w:t>1b</w:t>
      </w:r>
      <w:r w:rsidR="00F76069" w:rsidRPr="0095287E">
        <w:t xml:space="preserve">. Po uchwaleniu budżetu/WPF Jednostka Realizująca niezwłocznie wprowadza dane </w:t>
      </w:r>
      <w:r w:rsidR="0059021B" w:rsidRPr="0095287E">
        <w:t>oraz definiuje zadanie w systemie</w:t>
      </w:r>
      <w:r w:rsidR="00F76069" w:rsidRPr="0095287E">
        <w:t xml:space="preserve"> STRADOM, wcześniej zgłaszając do SI zadanie do wprowa</w:t>
      </w:r>
      <w:r w:rsidR="0095287E">
        <w:t>dzania do PLZ,</w:t>
      </w:r>
    </w:p>
    <w:p w14:paraId="7BF505BE" w14:textId="1E132ACA" w:rsidR="0095287E" w:rsidRDefault="001006F1" w:rsidP="00805844">
      <w:pPr>
        <w:pStyle w:val="Podtytu"/>
        <w:numPr>
          <w:ilvl w:val="0"/>
          <w:numId w:val="29"/>
        </w:numPr>
        <w:tabs>
          <w:tab w:val="num" w:pos="851"/>
          <w:tab w:val="left" w:pos="9923"/>
        </w:tabs>
        <w:spacing w:line="360" w:lineRule="auto"/>
        <w:ind w:right="425"/>
        <w:jc w:val="both"/>
      </w:pPr>
      <w:r w:rsidRPr="00DB2E69">
        <w:rPr>
          <w:lang w:eastAsia="ar-SA"/>
        </w:rPr>
        <w:t xml:space="preserve">uwzględniają uwagi SI dotyczące definicji i planów Zadań ujętych </w:t>
      </w:r>
      <w:r w:rsidR="0095287E">
        <w:t>w projekcie WPF/budżetu Miasta.</w:t>
      </w:r>
    </w:p>
    <w:p w14:paraId="6F7F5946" w14:textId="77777777" w:rsidR="00447D41" w:rsidRDefault="00447D41" w:rsidP="00447D41">
      <w:pPr>
        <w:pStyle w:val="Podtytu"/>
        <w:tabs>
          <w:tab w:val="num" w:pos="851"/>
          <w:tab w:val="left" w:pos="9923"/>
        </w:tabs>
        <w:spacing w:line="360" w:lineRule="auto"/>
        <w:ind w:left="360" w:right="425"/>
        <w:jc w:val="both"/>
      </w:pPr>
    </w:p>
    <w:p w14:paraId="0390C021" w14:textId="77777777" w:rsidR="00447D41" w:rsidRPr="00AB3064" w:rsidRDefault="00447D41" w:rsidP="00447D41">
      <w:pPr>
        <w:pStyle w:val="Podtytu"/>
        <w:tabs>
          <w:tab w:val="num" w:pos="851"/>
          <w:tab w:val="left" w:pos="9923"/>
        </w:tabs>
        <w:spacing w:line="360" w:lineRule="auto"/>
        <w:ind w:left="360" w:right="425"/>
        <w:jc w:val="both"/>
      </w:pPr>
    </w:p>
    <w:p w14:paraId="1747D269" w14:textId="63276277" w:rsidR="0095029D" w:rsidRPr="00447D41" w:rsidRDefault="00FA148F" w:rsidP="00805844">
      <w:pPr>
        <w:pStyle w:val="Podtytu"/>
        <w:numPr>
          <w:ilvl w:val="0"/>
          <w:numId w:val="4"/>
        </w:numPr>
        <w:tabs>
          <w:tab w:val="clear" w:pos="567"/>
          <w:tab w:val="num" w:pos="426"/>
          <w:tab w:val="left" w:pos="9923"/>
        </w:tabs>
        <w:ind w:left="425" w:right="425" w:hanging="425"/>
        <w:rPr>
          <w:b/>
          <w:sz w:val="26"/>
          <w:szCs w:val="26"/>
          <w:u w:val="single"/>
        </w:rPr>
      </w:pPr>
      <w:r w:rsidRPr="00447D41">
        <w:rPr>
          <w:b/>
          <w:sz w:val="26"/>
          <w:szCs w:val="26"/>
          <w:u w:val="single"/>
        </w:rPr>
        <w:lastRenderedPageBreak/>
        <w:t xml:space="preserve">Monitorowanie realizacji </w:t>
      </w:r>
      <w:r w:rsidR="003335A6" w:rsidRPr="00447D41">
        <w:rPr>
          <w:b/>
          <w:sz w:val="26"/>
          <w:szCs w:val="26"/>
          <w:u w:val="single"/>
        </w:rPr>
        <w:t xml:space="preserve">przedsięwzięć ujętych w </w:t>
      </w:r>
      <w:r w:rsidRPr="00447D41">
        <w:rPr>
          <w:b/>
          <w:sz w:val="26"/>
          <w:szCs w:val="26"/>
          <w:u w:val="single"/>
        </w:rPr>
        <w:t>WP</w:t>
      </w:r>
      <w:r w:rsidR="009872DC" w:rsidRPr="00447D41">
        <w:rPr>
          <w:b/>
          <w:sz w:val="26"/>
          <w:szCs w:val="26"/>
          <w:u w:val="single"/>
        </w:rPr>
        <w:t>F</w:t>
      </w:r>
      <w:r w:rsidR="003335A6" w:rsidRPr="00447D41">
        <w:rPr>
          <w:b/>
          <w:sz w:val="26"/>
          <w:szCs w:val="26"/>
          <w:u w:val="single"/>
        </w:rPr>
        <w:t xml:space="preserve"> oraz</w:t>
      </w:r>
      <w:r w:rsidRPr="00447D41">
        <w:rPr>
          <w:b/>
          <w:sz w:val="26"/>
          <w:szCs w:val="26"/>
          <w:u w:val="single"/>
        </w:rPr>
        <w:t xml:space="preserve"> </w:t>
      </w:r>
      <w:r w:rsidR="003335A6" w:rsidRPr="00447D41">
        <w:rPr>
          <w:b/>
          <w:sz w:val="26"/>
          <w:szCs w:val="26"/>
          <w:u w:val="single"/>
        </w:rPr>
        <w:t xml:space="preserve">zadań rocznych </w:t>
      </w:r>
      <w:r w:rsidR="00447D41">
        <w:rPr>
          <w:b/>
          <w:sz w:val="26"/>
          <w:szCs w:val="26"/>
          <w:u w:val="single"/>
        </w:rPr>
        <w:br/>
      </w:r>
      <w:r w:rsidR="003335A6" w:rsidRPr="00447D41">
        <w:rPr>
          <w:b/>
          <w:sz w:val="26"/>
          <w:szCs w:val="26"/>
          <w:u w:val="single"/>
        </w:rPr>
        <w:t xml:space="preserve">i wieloletnich ujętych w </w:t>
      </w:r>
      <w:r w:rsidR="00641541" w:rsidRPr="00447D41">
        <w:rPr>
          <w:b/>
          <w:sz w:val="26"/>
          <w:szCs w:val="26"/>
          <w:u w:val="single"/>
        </w:rPr>
        <w:t>budżecie</w:t>
      </w:r>
      <w:r w:rsidRPr="00447D41">
        <w:rPr>
          <w:b/>
          <w:sz w:val="26"/>
          <w:szCs w:val="26"/>
          <w:u w:val="single"/>
        </w:rPr>
        <w:t xml:space="preserve"> Miasta w zakresie </w:t>
      </w:r>
      <w:r w:rsidR="00561961" w:rsidRPr="00447D41">
        <w:rPr>
          <w:b/>
          <w:sz w:val="26"/>
          <w:szCs w:val="26"/>
          <w:u w:val="single"/>
        </w:rPr>
        <w:t xml:space="preserve">Zadań </w:t>
      </w:r>
      <w:r w:rsidRPr="00447D41">
        <w:rPr>
          <w:b/>
          <w:sz w:val="26"/>
          <w:szCs w:val="26"/>
          <w:u w:val="single"/>
        </w:rPr>
        <w:t>inwestyc</w:t>
      </w:r>
      <w:r w:rsidR="00561961" w:rsidRPr="00447D41">
        <w:rPr>
          <w:b/>
          <w:sz w:val="26"/>
          <w:szCs w:val="26"/>
          <w:u w:val="single"/>
        </w:rPr>
        <w:t>y</w:t>
      </w:r>
      <w:r w:rsidRPr="00447D41">
        <w:rPr>
          <w:b/>
          <w:sz w:val="26"/>
          <w:szCs w:val="26"/>
          <w:u w:val="single"/>
        </w:rPr>
        <w:t>j</w:t>
      </w:r>
      <w:r w:rsidR="00561961" w:rsidRPr="00447D41">
        <w:rPr>
          <w:b/>
          <w:sz w:val="26"/>
          <w:szCs w:val="26"/>
          <w:u w:val="single"/>
        </w:rPr>
        <w:t xml:space="preserve">nych </w:t>
      </w:r>
    </w:p>
    <w:p w14:paraId="395FCC21" w14:textId="77777777" w:rsidR="00FA148F" w:rsidRPr="003335A6" w:rsidRDefault="00FA148F" w:rsidP="00805844">
      <w:pPr>
        <w:pStyle w:val="Podtytu"/>
        <w:tabs>
          <w:tab w:val="left" w:pos="9923"/>
        </w:tabs>
        <w:ind w:right="425"/>
        <w:rPr>
          <w:i/>
        </w:rPr>
      </w:pPr>
      <w:r w:rsidRPr="00447D41">
        <w:rPr>
          <w:b/>
          <w:sz w:val="26"/>
          <w:szCs w:val="26"/>
          <w:u w:val="single"/>
        </w:rPr>
        <w:t>pod względem rzeczowym i finansowym</w:t>
      </w:r>
      <w:r w:rsidRPr="00447D41">
        <w:rPr>
          <w:b/>
          <w:sz w:val="26"/>
          <w:szCs w:val="26"/>
          <w:u w:val="single"/>
        </w:rPr>
        <w:br/>
      </w:r>
      <w:r w:rsidRPr="00AB3064">
        <w:rPr>
          <w:i/>
        </w:rPr>
        <w:t xml:space="preserve">(objętych uchwałą w sprawie WPF, uchwałą budżetową </w:t>
      </w:r>
      <w:r w:rsidRPr="003335A6">
        <w:rPr>
          <w:i/>
        </w:rPr>
        <w:t>oraz uchwałą w sprawie wydatków, które nie wygasają z upływem poprzedniego roku budżetowego)</w:t>
      </w:r>
    </w:p>
    <w:p w14:paraId="2B26DA7E" w14:textId="77777777" w:rsidR="00FA148F" w:rsidRPr="003335A6" w:rsidRDefault="00FA148F" w:rsidP="00805844">
      <w:pPr>
        <w:pStyle w:val="Podtytu"/>
        <w:tabs>
          <w:tab w:val="left" w:pos="9923"/>
        </w:tabs>
        <w:ind w:left="284" w:right="425" w:hanging="284"/>
        <w:jc w:val="both"/>
        <w:rPr>
          <w:b/>
          <w:i/>
          <w:sz w:val="10"/>
          <w:szCs w:val="10"/>
        </w:rPr>
      </w:pPr>
    </w:p>
    <w:p w14:paraId="0C98D8B6" w14:textId="77777777" w:rsidR="00E57CF4" w:rsidRDefault="00FA148F" w:rsidP="00805844">
      <w:pPr>
        <w:pStyle w:val="Podtytu"/>
        <w:numPr>
          <w:ilvl w:val="0"/>
          <w:numId w:val="13"/>
        </w:numPr>
        <w:tabs>
          <w:tab w:val="left" w:pos="9923"/>
        </w:tabs>
        <w:spacing w:line="360" w:lineRule="auto"/>
        <w:ind w:left="284" w:right="425" w:hanging="284"/>
        <w:jc w:val="both"/>
        <w:rPr>
          <w:b/>
        </w:rPr>
      </w:pPr>
      <w:r w:rsidRPr="00AB3064">
        <w:rPr>
          <w:b/>
          <w:u w:val="single"/>
        </w:rPr>
        <w:t>Jednostki Realizujące</w:t>
      </w:r>
      <w:r w:rsidRPr="00AB3064">
        <w:t>:</w:t>
      </w:r>
    </w:p>
    <w:p w14:paraId="5EBE75CA" w14:textId="3ED6C43A" w:rsidR="00E57CF4" w:rsidRPr="00404A1E" w:rsidRDefault="00327BB1" w:rsidP="00805844">
      <w:pPr>
        <w:pStyle w:val="Podtytu"/>
        <w:numPr>
          <w:ilvl w:val="0"/>
          <w:numId w:val="7"/>
        </w:numPr>
        <w:shd w:val="clear" w:color="auto" w:fill="FFFFFF" w:themeFill="background1"/>
        <w:tabs>
          <w:tab w:val="num" w:pos="426"/>
          <w:tab w:val="left" w:pos="9923"/>
        </w:tabs>
        <w:spacing w:line="360" w:lineRule="auto"/>
        <w:ind w:left="284" w:right="425" w:hanging="284"/>
        <w:jc w:val="both"/>
        <w:rPr>
          <w:strike/>
        </w:rPr>
      </w:pPr>
      <w:r w:rsidRPr="00602C96">
        <w:t xml:space="preserve">weryfikują, korygują w STRADOM </w:t>
      </w:r>
      <w:r w:rsidRPr="00602C96">
        <w:rPr>
          <w:b/>
        </w:rPr>
        <w:t>Harmonogramy roczne</w:t>
      </w:r>
      <w:r w:rsidRPr="00602C96">
        <w:t xml:space="preserve"> </w:t>
      </w:r>
      <w:r w:rsidR="001006F1" w:rsidRPr="0095287E">
        <w:t>(Kamienie Milowe</w:t>
      </w:r>
      <w:r w:rsidR="00951DC8" w:rsidRPr="0095287E">
        <w:t xml:space="preserve"> oraz działania</w:t>
      </w:r>
      <w:r w:rsidR="001006F1" w:rsidRPr="0095287E">
        <w:t>)</w:t>
      </w:r>
      <w:r w:rsidR="00951DC8">
        <w:t xml:space="preserve"> </w:t>
      </w:r>
      <w:r w:rsidR="00805844">
        <w:br/>
      </w:r>
      <w:r w:rsidRPr="00602C96">
        <w:t xml:space="preserve">w terminie </w:t>
      </w:r>
      <w:r w:rsidRPr="00602C96">
        <w:rPr>
          <w:b/>
          <w:bCs/>
        </w:rPr>
        <w:t>30 dni</w:t>
      </w:r>
      <w:r w:rsidRPr="00602C96">
        <w:t xml:space="preserve"> od uchwalenia budżetu Miasta składające się z wykazu planowanych kamieni milowych</w:t>
      </w:r>
      <w:r w:rsidR="00951DC8">
        <w:t xml:space="preserve"> i działań</w:t>
      </w:r>
      <w:r w:rsidR="00797D3D">
        <w:t xml:space="preserve"> powiązanych z odpowiednimi kategoriami Kamieni Milowych</w:t>
      </w:r>
      <w:r w:rsidR="00797D3D">
        <w:rPr>
          <w:rStyle w:val="Odwoanieprzypisudolnego"/>
        </w:rPr>
        <w:footnoteReference w:id="1"/>
      </w:r>
      <w:r w:rsidRPr="00602C96">
        <w:t xml:space="preserve">, planowanych terminów ich osiągnięcia </w:t>
      </w:r>
      <w:r w:rsidR="00951DC8">
        <w:t>(</w:t>
      </w:r>
      <w:r w:rsidR="00D24F1D" w:rsidRPr="00D24F1D">
        <w:rPr>
          <w:b/>
        </w:rPr>
        <w:t>D</w:t>
      </w:r>
      <w:r w:rsidR="0095287E" w:rsidRPr="00D24F1D">
        <w:rPr>
          <w:b/>
        </w:rPr>
        <w:t xml:space="preserve">okument </w:t>
      </w:r>
      <w:r w:rsidR="00951DC8" w:rsidRPr="00D24F1D">
        <w:rPr>
          <w:b/>
        </w:rPr>
        <w:t>nr</w:t>
      </w:r>
      <w:r w:rsidR="0095287E" w:rsidRPr="00D24F1D">
        <w:rPr>
          <w:b/>
        </w:rPr>
        <w:t xml:space="preserve"> </w:t>
      </w:r>
      <w:r w:rsidR="00D24F1D" w:rsidRPr="00D24F1D">
        <w:rPr>
          <w:b/>
        </w:rPr>
        <w:t>15</w:t>
      </w:r>
      <w:r w:rsidR="0095287E">
        <w:t xml:space="preserve"> </w:t>
      </w:r>
      <w:r w:rsidR="00951DC8">
        <w:t xml:space="preserve">– </w:t>
      </w:r>
      <w:r w:rsidR="0095287E">
        <w:t>P</w:t>
      </w:r>
      <w:r w:rsidR="00951DC8">
        <w:t xml:space="preserve">rzykładowe Kamienie milowe i działania) </w:t>
      </w:r>
      <w:r w:rsidR="001006F1" w:rsidRPr="000C45F2">
        <w:t>oraz - tam gdzie możliwe - ich szacunkowych kosztów (np. planowanej wartości opracowania dokumentacji dla inwestycji</w:t>
      </w:r>
      <w:r w:rsidR="00900685">
        <w:t>, koszt robót budowlanych itp.</w:t>
      </w:r>
      <w:r w:rsidR="001006F1" w:rsidRPr="000C45F2">
        <w:t>)</w:t>
      </w:r>
      <w:r w:rsidRPr="000C45F2">
        <w:t>.</w:t>
      </w:r>
      <w:r w:rsidRPr="00602C96">
        <w:t xml:space="preserve"> Harmonogramy należy sporządzić </w:t>
      </w:r>
      <w:r w:rsidR="00797D3D">
        <w:br/>
      </w:r>
      <w:r w:rsidRPr="00602C96">
        <w:t>w konsultacji z przypisaną Jednostką Nadzorującą</w:t>
      </w:r>
      <w:r w:rsidR="0059021B">
        <w:t xml:space="preserve"> </w:t>
      </w:r>
      <w:r w:rsidR="001006F1" w:rsidRPr="00404A1E">
        <w:t>z odpowiednimi merytorycznymi Wydziałami UMK lub organami procedującymi i wyd</w:t>
      </w:r>
      <w:r w:rsidR="00404A1E">
        <w:t>ającymi decyzje administracyjne</w:t>
      </w:r>
      <w:r w:rsidR="00404A1E" w:rsidRPr="00404A1E">
        <w:t xml:space="preserve"> </w:t>
      </w:r>
      <w:r w:rsidR="00404A1E">
        <w:t xml:space="preserve">oraz z SI. </w:t>
      </w:r>
      <w:r w:rsidR="001006F1" w:rsidRPr="00404A1E">
        <w:t>Wygenerowany Raport Kamieni Milowych zostaje podpisany przez Kierującego Jednostką Realizującą a następnie zeskanowany i podpięty do zadania w systemie STRADOM w zakładce Załączniki.</w:t>
      </w:r>
    </w:p>
    <w:p w14:paraId="4BB99EA6" w14:textId="77777777" w:rsidR="00E57CF4" w:rsidRPr="00602C96" w:rsidRDefault="00327BB1" w:rsidP="00805844">
      <w:pPr>
        <w:pStyle w:val="Podtytu"/>
        <w:numPr>
          <w:ilvl w:val="0"/>
          <w:numId w:val="7"/>
        </w:numPr>
        <w:tabs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602C96">
        <w:t>uwzględniają - wprowadzone na etapie uchwalania budżetu - ewentualne zmiany w planie finansowym  na dany rok, sprawdzając kompletność i poprawność określenia źródeł finansowania dla wszystkich pozycji wydatkowych w Zadaniach,</w:t>
      </w:r>
    </w:p>
    <w:p w14:paraId="2B081F19" w14:textId="77777777" w:rsidR="00E57CF4" w:rsidRPr="00894777" w:rsidRDefault="00327BB1" w:rsidP="00805844">
      <w:pPr>
        <w:pStyle w:val="Podtytu"/>
        <w:numPr>
          <w:ilvl w:val="0"/>
          <w:numId w:val="7"/>
        </w:numPr>
        <w:tabs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602C96">
        <w:t xml:space="preserve">aktualizują </w:t>
      </w:r>
      <w:r w:rsidRPr="00602C96">
        <w:rPr>
          <w:b/>
        </w:rPr>
        <w:t xml:space="preserve">Harmonogramy </w:t>
      </w:r>
      <w:r w:rsidR="00894777">
        <w:rPr>
          <w:b/>
        </w:rPr>
        <w:t xml:space="preserve">(Kamienie Milowe i działania) </w:t>
      </w:r>
      <w:r w:rsidRPr="00602C96">
        <w:t xml:space="preserve">w terminie </w:t>
      </w:r>
      <w:r w:rsidR="003F06FE" w:rsidRPr="00602C96">
        <w:rPr>
          <w:b/>
        </w:rPr>
        <w:t xml:space="preserve">5 </w:t>
      </w:r>
      <w:r w:rsidRPr="00602C96">
        <w:rPr>
          <w:b/>
        </w:rPr>
        <w:t xml:space="preserve">dni </w:t>
      </w:r>
      <w:r w:rsidRPr="00602C96">
        <w:t>każdorazowo po wprowadzeniu zmian w budżecie Miasta lub zmian w WPF oraz w przypadku wystąpienia istotnych zmian (np. wynikających z podpisanych umów/aneksów do umów)</w:t>
      </w:r>
      <w:r w:rsidRPr="00602C96">
        <w:rPr>
          <w:rFonts w:ascii="(Użyj czcionki tekstu azjatycki" w:hAnsi="(Użyj czcionki tekstu azjatycki"/>
        </w:rPr>
        <w:t xml:space="preserve"> wp</w:t>
      </w:r>
      <w:r w:rsidRPr="00602C96">
        <w:rPr>
          <w:rFonts w:ascii="(Użyj czcionki tekstu azjatycki" w:hAnsi="(Użyj czcionki tekstu azjatycki" w:hint="eastAsia"/>
        </w:rPr>
        <w:t>ł</w:t>
      </w:r>
      <w:r w:rsidRPr="00602C96">
        <w:rPr>
          <w:rFonts w:ascii="(Użyj czcionki tekstu azjatycki" w:hAnsi="(Użyj czcionki tekstu azjatycki"/>
        </w:rPr>
        <w:t>ywaj</w:t>
      </w:r>
      <w:r w:rsidRPr="00602C96">
        <w:rPr>
          <w:rFonts w:ascii="(Użyj czcionki tekstu azjatycki" w:hAnsi="(Użyj czcionki tekstu azjatycki" w:hint="eastAsia"/>
        </w:rPr>
        <w:t>ą</w:t>
      </w:r>
      <w:r w:rsidRPr="00602C96">
        <w:rPr>
          <w:rFonts w:ascii="(Użyj czcionki tekstu azjatycki" w:hAnsi="(Użyj czcionki tekstu azjatycki"/>
        </w:rPr>
        <w:t>cych na terminy realizacji poszczeg</w:t>
      </w:r>
      <w:r w:rsidRPr="00602C96">
        <w:rPr>
          <w:rFonts w:ascii="(Użyj czcionki tekstu azjatycki" w:hAnsi="(Użyj czcionki tekstu azjatycki" w:hint="eastAsia"/>
        </w:rPr>
        <w:t>ó</w:t>
      </w:r>
      <w:r w:rsidRPr="00602C96">
        <w:rPr>
          <w:rFonts w:ascii="(Użyj czcionki tekstu azjatycki" w:hAnsi="(Użyj czcionki tekstu azjatycki"/>
        </w:rPr>
        <w:t xml:space="preserve">lnych </w:t>
      </w:r>
      <w:r w:rsidRPr="00602C96">
        <w:t>kamieni milowych</w:t>
      </w:r>
      <w:r w:rsidR="00894777">
        <w:t xml:space="preserve"> i </w:t>
      </w:r>
      <w:r w:rsidR="001006F1" w:rsidRPr="00404A1E">
        <w:t>działań</w:t>
      </w:r>
      <w:r w:rsidRPr="00602C96">
        <w:rPr>
          <w:rFonts w:ascii="(Użyj czcionki tekstu azjatycki" w:hAnsi="(Użyj czcionki tekstu azjatycki"/>
        </w:rPr>
        <w:t xml:space="preserve"> zaplanowanych w</w:t>
      </w:r>
      <w:r w:rsidRPr="00602C96">
        <w:rPr>
          <w:rFonts w:ascii="(Użyj czcionki tekstu azjatycki" w:hAnsi="(Użyj czcionki tekstu azjatycki" w:hint="eastAsia"/>
        </w:rPr>
        <w:t> </w:t>
      </w:r>
      <w:r w:rsidRPr="00602C96">
        <w:rPr>
          <w:rFonts w:ascii="(Użyj czcionki tekstu azjatycki" w:hAnsi="(Użyj czcionki tekstu azjatycki"/>
        </w:rPr>
        <w:t xml:space="preserve">Rocznym Harmonogramie </w:t>
      </w:r>
      <w:r w:rsidR="001006F1" w:rsidRPr="00404A1E">
        <w:rPr>
          <w:rFonts w:ascii="(Użyj czcionki tekstu azjatycki" w:hAnsi="(Użyj czcionki tekstu azjatycki"/>
        </w:rPr>
        <w:t>(Raport Kamieni Milowych)</w:t>
      </w:r>
      <w:r w:rsidR="00894777">
        <w:rPr>
          <w:rFonts w:ascii="(Użyj czcionki tekstu azjatycki" w:hAnsi="(Użyj czcionki tekstu azjatycki"/>
        </w:rPr>
        <w:t xml:space="preserve"> </w:t>
      </w:r>
      <w:r w:rsidRPr="00602C96">
        <w:rPr>
          <w:rFonts w:ascii="(Użyj czcionki tekstu azjatycki" w:hAnsi="(Użyj czcionki tekstu azjatycki"/>
        </w:rPr>
        <w:t xml:space="preserve">oraz w </w:t>
      </w:r>
      <w:r w:rsidRPr="00602C96">
        <w:t xml:space="preserve">planie </w:t>
      </w:r>
      <w:r w:rsidRPr="00602C96">
        <w:rPr>
          <w:rFonts w:ascii="(Użyj czcionki tekstu azjatycki" w:hAnsi="(Użyj czcionki tekstu azjatycki"/>
        </w:rPr>
        <w:t>finansowym Zadania inwestycyjnego</w:t>
      </w:r>
      <w:r w:rsidRPr="00602C96">
        <w:rPr>
          <w:bCs/>
        </w:rPr>
        <w:t>,</w:t>
      </w:r>
    </w:p>
    <w:p w14:paraId="719DBEEC" w14:textId="29043725" w:rsidR="00894777" w:rsidRPr="002E6D9E" w:rsidRDefault="001006F1" w:rsidP="00805844">
      <w:pPr>
        <w:pStyle w:val="Podtytu"/>
        <w:numPr>
          <w:ilvl w:val="0"/>
          <w:numId w:val="7"/>
        </w:numPr>
        <w:tabs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404A1E">
        <w:rPr>
          <w:bCs/>
        </w:rPr>
        <w:t xml:space="preserve">zaktualizowany Harmonogram należy zeskanować </w:t>
      </w:r>
      <w:r w:rsidR="0059021B" w:rsidRPr="00404A1E">
        <w:rPr>
          <w:bCs/>
        </w:rPr>
        <w:t xml:space="preserve">wraz z podpisem Kierującego Jednostką </w:t>
      </w:r>
      <w:r w:rsidR="00805844">
        <w:rPr>
          <w:bCs/>
        </w:rPr>
        <w:br/>
      </w:r>
      <w:r w:rsidRPr="00404A1E">
        <w:rPr>
          <w:bCs/>
        </w:rPr>
        <w:t>i podpiąć jako załącznik w systemie STRADOM.</w:t>
      </w:r>
    </w:p>
    <w:p w14:paraId="4BB25074" w14:textId="77777777" w:rsidR="00E57CF4" w:rsidRPr="00602C96" w:rsidRDefault="00A36EEE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i/>
        </w:rPr>
      </w:pPr>
      <w:r w:rsidRPr="00602C96">
        <w:rPr>
          <w:b/>
          <w:i/>
        </w:rPr>
        <w:t>Roczny Harmonogram</w:t>
      </w:r>
      <w:r w:rsidR="00B404BD" w:rsidRPr="00602C96">
        <w:rPr>
          <w:b/>
          <w:i/>
        </w:rPr>
        <w:t xml:space="preserve"> </w:t>
      </w:r>
      <w:r w:rsidR="00894777">
        <w:rPr>
          <w:b/>
          <w:i/>
        </w:rPr>
        <w:t>(</w:t>
      </w:r>
      <w:r w:rsidR="001006F1" w:rsidRPr="00404A1E">
        <w:rPr>
          <w:b/>
          <w:i/>
        </w:rPr>
        <w:t>Raport Kamieni Milowy</w:t>
      </w:r>
      <w:r w:rsidR="00894777" w:rsidRPr="00404A1E">
        <w:rPr>
          <w:b/>
          <w:i/>
        </w:rPr>
        <w:t>ch)</w:t>
      </w:r>
      <w:r w:rsidR="00894777">
        <w:rPr>
          <w:b/>
          <w:i/>
        </w:rPr>
        <w:t xml:space="preserve"> </w:t>
      </w:r>
      <w:r w:rsidR="00B404BD" w:rsidRPr="00602C96">
        <w:rPr>
          <w:b/>
          <w:i/>
        </w:rPr>
        <w:t xml:space="preserve">stanowi punkt odniesienia dla monitorowania realizacji </w:t>
      </w:r>
      <w:r w:rsidR="00D1581D" w:rsidRPr="00602C96">
        <w:rPr>
          <w:b/>
          <w:i/>
        </w:rPr>
        <w:t xml:space="preserve">Zadania </w:t>
      </w:r>
      <w:r w:rsidR="00B404BD" w:rsidRPr="00602C96">
        <w:rPr>
          <w:b/>
          <w:i/>
        </w:rPr>
        <w:t>inwestyc</w:t>
      </w:r>
      <w:r w:rsidR="00D1581D" w:rsidRPr="00602C96">
        <w:rPr>
          <w:b/>
          <w:i/>
        </w:rPr>
        <w:t>y</w:t>
      </w:r>
      <w:r w:rsidR="00B404BD" w:rsidRPr="00602C96">
        <w:rPr>
          <w:b/>
          <w:i/>
        </w:rPr>
        <w:t>j</w:t>
      </w:r>
      <w:r w:rsidR="00D1581D" w:rsidRPr="00602C96">
        <w:rPr>
          <w:b/>
          <w:i/>
        </w:rPr>
        <w:t>nego</w:t>
      </w:r>
      <w:r w:rsidR="00B404BD" w:rsidRPr="00602C96">
        <w:rPr>
          <w:b/>
          <w:i/>
        </w:rPr>
        <w:t xml:space="preserve"> w danym roku budżetowym.</w:t>
      </w:r>
    </w:p>
    <w:p w14:paraId="12C56190" w14:textId="21C4575E" w:rsidR="00E57CF4" w:rsidRPr="00602C96" w:rsidRDefault="00FA148F" w:rsidP="00805844">
      <w:pPr>
        <w:pStyle w:val="Podtytu"/>
        <w:numPr>
          <w:ilvl w:val="0"/>
          <w:numId w:val="44"/>
        </w:numPr>
        <w:tabs>
          <w:tab w:val="left" w:pos="9923"/>
        </w:tabs>
        <w:spacing w:line="360" w:lineRule="auto"/>
        <w:ind w:left="284" w:right="425" w:hanging="284"/>
        <w:jc w:val="both"/>
      </w:pPr>
      <w:r w:rsidRPr="00602C96">
        <w:rPr>
          <w:b/>
          <w:bCs/>
        </w:rPr>
        <w:t>na bieżąco</w:t>
      </w:r>
      <w:r w:rsidRPr="00602C96">
        <w:t xml:space="preserve"> </w:t>
      </w:r>
      <w:r w:rsidR="00D10C09" w:rsidRPr="00602C96">
        <w:rPr>
          <w:b/>
          <w:bCs/>
        </w:rPr>
        <w:t xml:space="preserve">podpinają w Systemie </w:t>
      </w:r>
      <w:r w:rsidR="00894777">
        <w:rPr>
          <w:b/>
          <w:bCs/>
        </w:rPr>
        <w:t xml:space="preserve">STRADOM </w:t>
      </w:r>
      <w:r w:rsidR="00D10C09" w:rsidRPr="00602C96">
        <w:rPr>
          <w:b/>
          <w:bCs/>
        </w:rPr>
        <w:t xml:space="preserve">w formie załączników </w:t>
      </w:r>
      <w:r w:rsidRPr="00602C96">
        <w:rPr>
          <w:u w:val="single"/>
        </w:rPr>
        <w:t xml:space="preserve">dla </w:t>
      </w:r>
      <w:r w:rsidR="00D10C09" w:rsidRPr="00602C96">
        <w:rPr>
          <w:u w:val="single"/>
        </w:rPr>
        <w:t xml:space="preserve">Zadań </w:t>
      </w:r>
      <w:r w:rsidRPr="00602C96">
        <w:rPr>
          <w:u w:val="single"/>
        </w:rPr>
        <w:t>strategicznych</w:t>
      </w:r>
      <w:r w:rsidR="000F580B" w:rsidRPr="00602C96">
        <w:t xml:space="preserve"> </w:t>
      </w:r>
      <w:r w:rsidR="00805844">
        <w:br/>
      </w:r>
      <w:r w:rsidR="00894777" w:rsidRPr="004B33E3">
        <w:rPr>
          <w:u w:val="single"/>
        </w:rPr>
        <w:t>i programowych</w:t>
      </w:r>
      <w:r w:rsidR="00894777">
        <w:t xml:space="preserve"> </w:t>
      </w:r>
      <w:r w:rsidRPr="00602C96">
        <w:t>kopie:</w:t>
      </w:r>
    </w:p>
    <w:p w14:paraId="393C889C" w14:textId="04586B39" w:rsidR="00E57CF4" w:rsidRPr="00602C96" w:rsidRDefault="00106DAF" w:rsidP="00805844">
      <w:pPr>
        <w:pStyle w:val="Podtytu"/>
        <w:numPr>
          <w:ilvl w:val="0"/>
          <w:numId w:val="43"/>
        </w:numPr>
        <w:tabs>
          <w:tab w:val="left" w:pos="9923"/>
        </w:tabs>
        <w:spacing w:line="360" w:lineRule="auto"/>
        <w:ind w:right="425"/>
        <w:jc w:val="both"/>
      </w:pPr>
      <w:r w:rsidRPr="00602C96">
        <w:t>zawartych umów / aneksów do umów na opracowanie dokumentacji projektowej</w:t>
      </w:r>
      <w:r w:rsidR="00894777">
        <w:t xml:space="preserve"> </w:t>
      </w:r>
      <w:r w:rsidR="00805844">
        <w:br/>
      </w:r>
      <w:r w:rsidR="00894777">
        <w:t>i</w:t>
      </w:r>
      <w:r w:rsidRPr="00602C96">
        <w:t xml:space="preserve"> budowę, (wraz z załącznikami: przedmiot umowy, harmonogram rzeczowo-finansowy), </w:t>
      </w:r>
    </w:p>
    <w:p w14:paraId="711F09E6" w14:textId="77777777" w:rsidR="00E57CF4" w:rsidRPr="00602C96" w:rsidRDefault="00106DAF" w:rsidP="00805844">
      <w:pPr>
        <w:pStyle w:val="Podtytu"/>
        <w:numPr>
          <w:ilvl w:val="0"/>
          <w:numId w:val="43"/>
        </w:numPr>
        <w:tabs>
          <w:tab w:val="left" w:pos="9923"/>
        </w:tabs>
        <w:spacing w:line="360" w:lineRule="auto"/>
        <w:ind w:right="425"/>
        <w:jc w:val="both"/>
      </w:pPr>
      <w:r w:rsidRPr="00602C96">
        <w:t xml:space="preserve">umów / aneksów do umów o dofinansowanie Projektów, </w:t>
      </w:r>
    </w:p>
    <w:p w14:paraId="4ECB9DE3" w14:textId="77777777" w:rsidR="00E57CF4" w:rsidRPr="00602C96" w:rsidRDefault="00106DAF" w:rsidP="00805844">
      <w:pPr>
        <w:pStyle w:val="Podtytu"/>
        <w:numPr>
          <w:ilvl w:val="0"/>
          <w:numId w:val="43"/>
        </w:numPr>
        <w:tabs>
          <w:tab w:val="left" w:pos="9923"/>
        </w:tabs>
        <w:spacing w:line="360" w:lineRule="auto"/>
        <w:ind w:right="425"/>
        <w:jc w:val="both"/>
      </w:pPr>
      <w:r w:rsidRPr="00602C96">
        <w:t>porozumień / aneksów do porozumień,</w:t>
      </w:r>
    </w:p>
    <w:p w14:paraId="4395701D" w14:textId="77777777" w:rsidR="00E57CF4" w:rsidRPr="002E6D9E" w:rsidRDefault="001006F1" w:rsidP="00805844">
      <w:pPr>
        <w:pStyle w:val="Podtytu"/>
        <w:numPr>
          <w:ilvl w:val="0"/>
          <w:numId w:val="43"/>
        </w:numPr>
        <w:tabs>
          <w:tab w:val="left" w:pos="9923"/>
        </w:tabs>
        <w:spacing w:line="360" w:lineRule="auto"/>
        <w:ind w:right="425"/>
        <w:jc w:val="both"/>
      </w:pPr>
      <w:r w:rsidRPr="002E6D9E">
        <w:t>protokołów z rad budowy.</w:t>
      </w:r>
    </w:p>
    <w:p w14:paraId="603EC9DE" w14:textId="615BB408" w:rsidR="002E6D9E" w:rsidRPr="002E6D9E" w:rsidRDefault="002745CE" w:rsidP="00805844">
      <w:pPr>
        <w:pStyle w:val="Podtytu"/>
        <w:widowControl w:val="0"/>
        <w:numPr>
          <w:ilvl w:val="0"/>
          <w:numId w:val="44"/>
        </w:numPr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shd w:val="clear" w:color="auto" w:fill="C0C0C0"/>
          <w:lang w:eastAsia="ar-SA"/>
        </w:rPr>
      </w:pPr>
      <w:r>
        <w:lastRenderedPageBreak/>
        <w:t>Jednostki Realizujące n</w:t>
      </w:r>
      <w:r w:rsidR="00756A92" w:rsidRPr="00602C96">
        <w:t xml:space="preserve">a bieżąco </w:t>
      </w:r>
      <w:r w:rsidR="00D10C09" w:rsidRPr="00602C96">
        <w:t>aktualizuj</w:t>
      </w:r>
      <w:r w:rsidR="002E6D9E">
        <w:t xml:space="preserve">ą w STRADOM Harmonogramy </w:t>
      </w:r>
      <w:r w:rsidR="00D10C09" w:rsidRPr="00602C96">
        <w:t xml:space="preserve">Zadań </w:t>
      </w:r>
      <w:r w:rsidR="00D10C09" w:rsidRPr="002E6D9E">
        <w:t>inwestycyjnych</w:t>
      </w:r>
      <w:r w:rsidR="00B46A34">
        <w:t xml:space="preserve"> (Kamienie Milowe i działania</w:t>
      </w:r>
      <w:r w:rsidR="00B46A34" w:rsidRPr="00D24F1D">
        <w:t>)</w:t>
      </w:r>
      <w:r w:rsidR="00D24F1D" w:rsidRPr="00D24F1D">
        <w:rPr>
          <w:lang w:eastAsia="ar-SA"/>
        </w:rPr>
        <w:t>,</w:t>
      </w:r>
    </w:p>
    <w:p w14:paraId="56FAD1E4" w14:textId="4F16146A" w:rsidR="00E57CF4" w:rsidRPr="002E6D9E" w:rsidRDefault="002745CE" w:rsidP="00805844">
      <w:pPr>
        <w:pStyle w:val="Podtytu"/>
        <w:widowControl w:val="0"/>
        <w:numPr>
          <w:ilvl w:val="0"/>
          <w:numId w:val="44"/>
        </w:numPr>
        <w:shd w:val="clear" w:color="auto" w:fill="FFFFFF" w:themeFill="background1"/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shd w:val="clear" w:color="auto" w:fill="C0C0C0"/>
          <w:lang w:eastAsia="ar-SA"/>
        </w:rPr>
      </w:pPr>
      <w:r>
        <w:t>Jednostki Realizujące przekazują do SI, n</w:t>
      </w:r>
      <w:r w:rsidR="00756A92" w:rsidRPr="00602C96">
        <w:t xml:space="preserve">ie później niż </w:t>
      </w:r>
      <w:r w:rsidR="00256B8E">
        <w:t>w </w:t>
      </w:r>
      <w:r w:rsidR="00FA148F" w:rsidRPr="00602C96">
        <w:t>terminie</w:t>
      </w:r>
      <w:r w:rsidR="00FA148F" w:rsidRPr="002E6D9E">
        <w:rPr>
          <w:b/>
        </w:rPr>
        <w:t xml:space="preserve"> do 5 dnia: kwietnia, czerwca, lipca</w:t>
      </w:r>
      <w:r w:rsidR="00F37A20" w:rsidRPr="002E6D9E">
        <w:rPr>
          <w:b/>
        </w:rPr>
        <w:t>,</w:t>
      </w:r>
      <w:r w:rsidR="00FA148F" w:rsidRPr="002E6D9E">
        <w:rPr>
          <w:b/>
        </w:rPr>
        <w:t xml:space="preserve"> października,</w:t>
      </w:r>
      <w:r w:rsidR="008459F6" w:rsidRPr="002E6D9E">
        <w:rPr>
          <w:b/>
        </w:rPr>
        <w:t xml:space="preserve"> </w:t>
      </w:r>
      <w:r w:rsidR="00037230" w:rsidRPr="002E6D9E">
        <w:rPr>
          <w:b/>
        </w:rPr>
        <w:t>listopada</w:t>
      </w:r>
      <w:r w:rsidR="00FA148F" w:rsidRPr="002E6D9E">
        <w:rPr>
          <w:b/>
        </w:rPr>
        <w:t xml:space="preserve"> </w:t>
      </w:r>
      <w:r w:rsidR="002E6D9E">
        <w:rPr>
          <w:b/>
        </w:rPr>
        <w:t xml:space="preserve">- </w:t>
      </w:r>
      <w:r w:rsidR="00A37279" w:rsidRPr="002E6D9E">
        <w:rPr>
          <w:b/>
        </w:rPr>
        <w:t xml:space="preserve">Raporty </w:t>
      </w:r>
      <w:r w:rsidR="00894777" w:rsidRPr="002E6D9E">
        <w:rPr>
          <w:b/>
        </w:rPr>
        <w:t>Kamieni Milowych</w:t>
      </w:r>
      <w:r w:rsidR="00894777">
        <w:t xml:space="preserve"> </w:t>
      </w:r>
      <w:r w:rsidR="00A37279" w:rsidRPr="00602C96">
        <w:t xml:space="preserve">dla zadań </w:t>
      </w:r>
      <w:r w:rsidR="000F580B" w:rsidRPr="00602C96">
        <w:t>wg stanu na</w:t>
      </w:r>
      <w:r w:rsidR="00FA148F" w:rsidRPr="00602C96">
        <w:t>: 31</w:t>
      </w:r>
      <w:r w:rsidR="00BD5C46" w:rsidRPr="00602C96">
        <w:t> </w:t>
      </w:r>
      <w:r w:rsidR="00FA148F" w:rsidRPr="00602C96">
        <w:t xml:space="preserve">marca, </w:t>
      </w:r>
      <w:r w:rsidR="00805844">
        <w:br/>
      </w:r>
      <w:r w:rsidR="001006F1" w:rsidRPr="00DB2E69">
        <w:t>31 maja</w:t>
      </w:r>
      <w:r w:rsidR="00FA148F" w:rsidRPr="00602C96">
        <w:t>, 30</w:t>
      </w:r>
      <w:r w:rsidR="00950387" w:rsidRPr="00602C96">
        <w:t> </w:t>
      </w:r>
      <w:r w:rsidR="00FA148F" w:rsidRPr="00602C96">
        <w:t xml:space="preserve">czerwca, 30 września, </w:t>
      </w:r>
      <w:r w:rsidR="00037230" w:rsidRPr="00602C96">
        <w:t>3</w:t>
      </w:r>
      <w:r w:rsidR="00224FC3" w:rsidRPr="00602C96">
        <w:t>1</w:t>
      </w:r>
      <w:r w:rsidR="00037230" w:rsidRPr="00602C96">
        <w:t xml:space="preserve"> </w:t>
      </w:r>
      <w:r w:rsidR="00D322DB" w:rsidRPr="00602C96">
        <w:t>października</w:t>
      </w:r>
      <w:r w:rsidR="00D10C09" w:rsidRPr="00602C96">
        <w:t>, w tym</w:t>
      </w:r>
      <w:r w:rsidR="003632A6" w:rsidRPr="00602C96">
        <w:t xml:space="preserve"> </w:t>
      </w:r>
      <w:r w:rsidR="00A37279" w:rsidRPr="00602C96">
        <w:t>GS</w:t>
      </w:r>
      <w:r w:rsidR="00D10C09" w:rsidRPr="00602C96">
        <w:t xml:space="preserve">: </w:t>
      </w:r>
    </w:p>
    <w:p w14:paraId="6F52EAFF" w14:textId="5D7ED39B" w:rsidR="00FA148F" w:rsidRPr="00602C96" w:rsidRDefault="00FA148F" w:rsidP="00805844">
      <w:pPr>
        <w:pStyle w:val="Podtytu"/>
        <w:widowControl w:val="0"/>
        <w:numPr>
          <w:ilvl w:val="1"/>
          <w:numId w:val="40"/>
        </w:numPr>
        <w:tabs>
          <w:tab w:val="left" w:pos="9923"/>
        </w:tabs>
        <w:suppressAutoHyphens/>
        <w:spacing w:line="360" w:lineRule="auto"/>
        <w:ind w:right="425"/>
        <w:jc w:val="both"/>
        <w:textAlignment w:val="baseline"/>
      </w:pPr>
      <w:r w:rsidRPr="00602C96">
        <w:rPr>
          <w:b/>
        </w:rPr>
        <w:t>Informację nt.  odszkodow</w:t>
      </w:r>
      <w:r w:rsidRPr="00AC744A">
        <w:rPr>
          <w:b/>
        </w:rPr>
        <w:t>a</w:t>
      </w:r>
      <w:r w:rsidR="00602C96" w:rsidRPr="00AC744A">
        <w:rPr>
          <w:b/>
        </w:rPr>
        <w:t>ń</w:t>
      </w:r>
      <w:r w:rsidR="00E537DA">
        <w:rPr>
          <w:b/>
        </w:rPr>
        <w:t xml:space="preserve"> (Raport Kamieni Milowych)</w:t>
      </w:r>
      <w:r w:rsidR="0055740E" w:rsidRPr="00602C96">
        <w:t>,</w:t>
      </w:r>
    </w:p>
    <w:p w14:paraId="4606BD67" w14:textId="77777777" w:rsidR="004D2E0C" w:rsidRDefault="00FA148F" w:rsidP="00805844">
      <w:pPr>
        <w:pStyle w:val="Podtytu"/>
        <w:widowControl w:val="0"/>
        <w:numPr>
          <w:ilvl w:val="1"/>
          <w:numId w:val="40"/>
        </w:numPr>
        <w:tabs>
          <w:tab w:val="left" w:pos="9923"/>
        </w:tabs>
        <w:suppressAutoHyphens/>
        <w:spacing w:line="360" w:lineRule="auto"/>
        <w:ind w:right="425"/>
        <w:jc w:val="both"/>
        <w:textAlignment w:val="baseline"/>
      </w:pPr>
      <w:r w:rsidRPr="00602C96">
        <w:rPr>
          <w:b/>
        </w:rPr>
        <w:t xml:space="preserve">Informację nt. pozyskania terenu dla inwestycji strategicznych </w:t>
      </w:r>
      <w:r w:rsidRPr="00602C96">
        <w:rPr>
          <w:bCs/>
        </w:rPr>
        <w:t>(zrealizowanych w latach poprzednich i pod planowane inwestycje infrastruktury miejskiej celem ochrony rezerw terenowych przed zabudową) o</w:t>
      </w:r>
      <w:r w:rsidRPr="00602C96">
        <w:t xml:space="preserve">raz </w:t>
      </w:r>
      <w:r w:rsidRPr="00602C96">
        <w:rPr>
          <w:b/>
        </w:rPr>
        <w:t>dla inwestycji programowych</w:t>
      </w:r>
      <w:r w:rsidR="00E537DA">
        <w:rPr>
          <w:b/>
        </w:rPr>
        <w:t xml:space="preserve"> (Raport Kamieni Milowych)</w:t>
      </w:r>
      <w:r w:rsidRPr="00602C96">
        <w:t>,</w:t>
      </w:r>
    </w:p>
    <w:p w14:paraId="2AA8FEA3" w14:textId="039F8E82" w:rsidR="00B46A34" w:rsidRDefault="00DB2E69" w:rsidP="00805844">
      <w:pPr>
        <w:pStyle w:val="Podtytu"/>
        <w:widowControl w:val="0"/>
        <w:numPr>
          <w:ilvl w:val="0"/>
          <w:numId w:val="44"/>
        </w:numPr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bCs/>
        </w:rPr>
      </w:pPr>
      <w:r w:rsidRPr="00CF522B">
        <w:rPr>
          <w:bCs/>
        </w:rPr>
        <w:t xml:space="preserve">Jednostki Realizujące </w:t>
      </w:r>
      <w:r w:rsidR="00E11CCF" w:rsidRPr="00CF522B">
        <w:rPr>
          <w:bCs/>
        </w:rPr>
        <w:t>niezintegrowane</w:t>
      </w:r>
      <w:r w:rsidRPr="00CF522B">
        <w:rPr>
          <w:bCs/>
        </w:rPr>
        <w:t xml:space="preserve"> w zakresie finansowym z systemem STRADOM zobowiązane są</w:t>
      </w:r>
      <w:r w:rsidR="00F90232" w:rsidRPr="00CF522B">
        <w:rPr>
          <w:bCs/>
        </w:rPr>
        <w:t xml:space="preserve"> załączyć wypełniony </w:t>
      </w:r>
      <w:r w:rsidR="00F90232" w:rsidRPr="00D24F1D">
        <w:rPr>
          <w:b/>
          <w:bCs/>
        </w:rPr>
        <w:t>druk nr</w:t>
      </w:r>
      <w:r w:rsidR="00D24F1D" w:rsidRPr="00D24F1D">
        <w:rPr>
          <w:b/>
          <w:bCs/>
        </w:rPr>
        <w:t xml:space="preserve"> 16</w:t>
      </w:r>
      <w:r w:rsidR="00F90232" w:rsidRPr="00CF522B">
        <w:rPr>
          <w:bCs/>
        </w:rPr>
        <w:t xml:space="preserve"> </w:t>
      </w:r>
      <w:r w:rsidR="00E537DA" w:rsidRPr="00CF522B">
        <w:rPr>
          <w:bCs/>
        </w:rPr>
        <w:t>s</w:t>
      </w:r>
      <w:r w:rsidR="00F90232" w:rsidRPr="00CF522B">
        <w:rPr>
          <w:bCs/>
        </w:rPr>
        <w:t>tanowiący informacj</w:t>
      </w:r>
      <w:r w:rsidR="006439AC" w:rsidRPr="00CF522B">
        <w:rPr>
          <w:bCs/>
        </w:rPr>
        <w:t>ę finansową z realizacji zadań inwestycyjnych strategicznych, programowych oraz zadań inwestycyjnych</w:t>
      </w:r>
      <w:r w:rsidR="00F90232" w:rsidRPr="00CF522B">
        <w:rPr>
          <w:bCs/>
        </w:rPr>
        <w:t xml:space="preserve"> </w:t>
      </w:r>
      <w:r w:rsidR="00E537DA" w:rsidRPr="00CF522B">
        <w:rPr>
          <w:bCs/>
        </w:rPr>
        <w:t>D</w:t>
      </w:r>
      <w:r w:rsidR="00F90232" w:rsidRPr="00CF522B">
        <w:rPr>
          <w:bCs/>
        </w:rPr>
        <w:t>zielnic</w:t>
      </w:r>
      <w:r w:rsidR="00447D41">
        <w:rPr>
          <w:bCs/>
        </w:rPr>
        <w:t xml:space="preserve">. Druk </w:t>
      </w:r>
      <w:r w:rsidR="003916C4">
        <w:rPr>
          <w:bCs/>
        </w:rPr>
        <w:t xml:space="preserve">ten stanowi załącznik do </w:t>
      </w:r>
      <w:r w:rsidR="00F90232" w:rsidRPr="00CF522B">
        <w:rPr>
          <w:bCs/>
        </w:rPr>
        <w:t xml:space="preserve">Raportu Kamieni Milowych przekazywanego jak opisano w </w:t>
      </w:r>
      <w:ins w:id="2" w:author="Janik Agnieszka" w:date="2019-06-03T13:40:00Z">
        <w:r w:rsidRPr="00CF522B">
          <w:rPr>
            <w:bCs/>
          </w:rPr>
          <w:t xml:space="preserve"> </w:t>
        </w:r>
      </w:ins>
      <w:r w:rsidR="002745CE" w:rsidRPr="00CF522B">
        <w:rPr>
          <w:bCs/>
        </w:rPr>
        <w:t xml:space="preserve">punkcie 1f) </w:t>
      </w:r>
      <w:r w:rsidR="00805844">
        <w:rPr>
          <w:bCs/>
        </w:rPr>
        <w:br/>
      </w:r>
      <w:r w:rsidR="002745CE" w:rsidRPr="00CF522B">
        <w:rPr>
          <w:bCs/>
        </w:rPr>
        <w:t>i 1i</w:t>
      </w:r>
      <w:r w:rsidR="00F90232" w:rsidRPr="00CF522B">
        <w:rPr>
          <w:bCs/>
        </w:rPr>
        <w:t>).</w:t>
      </w:r>
      <w:r w:rsidR="00B46A34">
        <w:rPr>
          <w:bCs/>
        </w:rPr>
        <w:t xml:space="preserve"> </w:t>
      </w:r>
    </w:p>
    <w:p w14:paraId="0CCB02CE" w14:textId="33D20C0C" w:rsidR="00113FEF" w:rsidRDefault="00144770" w:rsidP="00805844">
      <w:pPr>
        <w:pStyle w:val="Podtytu"/>
        <w:widowControl w:val="0"/>
        <w:numPr>
          <w:ilvl w:val="0"/>
          <w:numId w:val="44"/>
        </w:numPr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bCs/>
        </w:rPr>
      </w:pPr>
      <w:r w:rsidRPr="00B46A34">
        <w:rPr>
          <w:bCs/>
        </w:rPr>
        <w:t xml:space="preserve">Jednostki Nadzorujące </w:t>
      </w:r>
      <w:r w:rsidR="00AE272A">
        <w:rPr>
          <w:bCs/>
        </w:rPr>
        <w:t>(</w:t>
      </w:r>
      <w:r w:rsidR="00AE272A" w:rsidRPr="003916C4">
        <w:rPr>
          <w:bCs/>
        </w:rPr>
        <w:t>Jednostki Realizujące w budżecie Miasta</w:t>
      </w:r>
      <w:r w:rsidR="00AE272A">
        <w:rPr>
          <w:bCs/>
        </w:rPr>
        <w:t xml:space="preserve">) </w:t>
      </w:r>
      <w:r w:rsidRPr="00B46A34">
        <w:rPr>
          <w:bCs/>
        </w:rPr>
        <w:t xml:space="preserve">zobowiązane są do przekazywania wraz z Raportem Kamieni Milowych wypełniony </w:t>
      </w:r>
      <w:r w:rsidRPr="00D24F1D">
        <w:rPr>
          <w:b/>
          <w:bCs/>
        </w:rPr>
        <w:t xml:space="preserve">druk nr </w:t>
      </w:r>
      <w:r w:rsidR="00D24F1D" w:rsidRPr="00D24F1D">
        <w:rPr>
          <w:b/>
          <w:bCs/>
        </w:rPr>
        <w:t>16</w:t>
      </w:r>
      <w:r w:rsidRPr="00B46A34">
        <w:rPr>
          <w:bCs/>
        </w:rPr>
        <w:t xml:space="preserve"> stanowiący informację finansow</w:t>
      </w:r>
      <w:r w:rsidR="00CF522B" w:rsidRPr="00B46A34">
        <w:rPr>
          <w:bCs/>
        </w:rPr>
        <w:t>ą</w:t>
      </w:r>
      <w:r w:rsidRPr="00B46A34">
        <w:rPr>
          <w:bCs/>
        </w:rPr>
        <w:t xml:space="preserve"> z realizacji zadań inwestycyjnych zgodnie z faktycznym wydatkowaniem przez </w:t>
      </w:r>
      <w:r w:rsidR="000A0818">
        <w:rPr>
          <w:bCs/>
        </w:rPr>
        <w:t xml:space="preserve">Jednostki Realizujące </w:t>
      </w:r>
      <w:r w:rsidR="00B46A34" w:rsidRPr="00B46A34">
        <w:rPr>
          <w:bCs/>
        </w:rPr>
        <w:t>uzyskujących</w:t>
      </w:r>
      <w:r w:rsidR="00CF522B" w:rsidRPr="00B46A34">
        <w:rPr>
          <w:bCs/>
        </w:rPr>
        <w:t xml:space="preserve"> dotacje z budżetu Miasta, w tym: Samodzielne Publiczne Zakłady Opieki Zdrowotnej, Miejskie Instytucje Kultury</w:t>
      </w:r>
      <w:r w:rsidRPr="00B46A34">
        <w:rPr>
          <w:bCs/>
        </w:rPr>
        <w:t>. Druk ten stanowi załącznik do Raportu Kamieni Milowych przekazywanego jak opisano w  punkcie 1</w:t>
      </w:r>
      <w:r w:rsidR="002745CE" w:rsidRPr="00B46A34">
        <w:rPr>
          <w:bCs/>
        </w:rPr>
        <w:t>f</w:t>
      </w:r>
      <w:r w:rsidRPr="00B46A34">
        <w:rPr>
          <w:bCs/>
        </w:rPr>
        <w:t>) i 1</w:t>
      </w:r>
      <w:r w:rsidR="002745CE" w:rsidRPr="00B46A34">
        <w:rPr>
          <w:bCs/>
        </w:rPr>
        <w:t>i</w:t>
      </w:r>
      <w:r w:rsidRPr="00B46A34">
        <w:rPr>
          <w:bCs/>
        </w:rPr>
        <w:t>).</w:t>
      </w:r>
    </w:p>
    <w:p w14:paraId="5E0589C3" w14:textId="63374D0F" w:rsidR="001B3458" w:rsidRPr="003916C4" w:rsidRDefault="00756A92" w:rsidP="00805844">
      <w:pPr>
        <w:pStyle w:val="Podtytu"/>
        <w:widowControl w:val="0"/>
        <w:numPr>
          <w:ilvl w:val="0"/>
          <w:numId w:val="44"/>
        </w:numPr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bCs/>
        </w:rPr>
      </w:pPr>
      <w:r w:rsidRPr="00602C96">
        <w:rPr>
          <w:lang w:eastAsia="ar-SA"/>
        </w:rPr>
        <w:t>Weryfikują aktualność Harmonogramów</w:t>
      </w:r>
      <w:r w:rsidR="009C0AC3" w:rsidRPr="00602C96">
        <w:rPr>
          <w:lang w:eastAsia="ar-SA"/>
        </w:rPr>
        <w:t xml:space="preserve"> roczn</w:t>
      </w:r>
      <w:r w:rsidRPr="00602C96">
        <w:rPr>
          <w:lang w:eastAsia="ar-SA"/>
        </w:rPr>
        <w:t>ych</w:t>
      </w:r>
      <w:r w:rsidR="009C0AC3" w:rsidRPr="00602C96">
        <w:rPr>
          <w:lang w:eastAsia="ar-SA"/>
        </w:rPr>
        <w:t xml:space="preserve"> </w:t>
      </w:r>
      <w:r w:rsidR="009C0AC3" w:rsidRPr="00602C96">
        <w:t>Zadań inwestycyjnych</w:t>
      </w:r>
      <w:r w:rsidR="00894777">
        <w:t xml:space="preserve"> </w:t>
      </w:r>
      <w:r w:rsidR="001006F1" w:rsidRPr="00113FEF">
        <w:t>i przekazują do SI Raport Kamieni Milowych</w:t>
      </w:r>
      <w:r w:rsidR="009C0AC3" w:rsidRPr="00602C96">
        <w:rPr>
          <w:lang w:eastAsia="ar-SA"/>
        </w:rPr>
        <w:t xml:space="preserve"> </w:t>
      </w:r>
      <w:r w:rsidR="009C0AC3" w:rsidRPr="00113FEF">
        <w:rPr>
          <w:b/>
          <w:lang w:eastAsia="ar-SA"/>
        </w:rPr>
        <w:t>do dnia 5 lipca</w:t>
      </w:r>
      <w:r w:rsidR="009C0AC3" w:rsidRPr="00602C96">
        <w:rPr>
          <w:lang w:eastAsia="ar-SA"/>
        </w:rPr>
        <w:t xml:space="preserve"> – w celu sporządzenia </w:t>
      </w:r>
      <w:r w:rsidR="009C0AC3" w:rsidRPr="00113FEF">
        <w:rPr>
          <w:b/>
          <w:bCs/>
          <w:lang w:eastAsia="ar-SA"/>
        </w:rPr>
        <w:t>półrocznej informacji z realizacji Zadań dotyczących zakupów inwestycyjnych</w:t>
      </w:r>
      <w:r w:rsidR="009C0AC3" w:rsidRPr="00602C96">
        <w:rPr>
          <w:lang w:eastAsia="ar-SA"/>
        </w:rPr>
        <w:t xml:space="preserve"> wg stanu na 30 czerwca</w:t>
      </w:r>
      <w:r w:rsidR="00F90232">
        <w:t>.</w:t>
      </w:r>
    </w:p>
    <w:p w14:paraId="2CF2FF94" w14:textId="51398808" w:rsidR="00D24F1D" w:rsidRPr="00447D41" w:rsidRDefault="003916C4" w:rsidP="00805844">
      <w:pPr>
        <w:pStyle w:val="Podtytu"/>
        <w:widowControl w:val="0"/>
        <w:numPr>
          <w:ilvl w:val="0"/>
          <w:numId w:val="44"/>
        </w:numPr>
        <w:tabs>
          <w:tab w:val="left" w:pos="9923"/>
        </w:tabs>
        <w:suppressAutoHyphens/>
        <w:spacing w:line="360" w:lineRule="auto"/>
        <w:ind w:left="284" w:right="425" w:hanging="284"/>
        <w:jc w:val="both"/>
        <w:textAlignment w:val="baseline"/>
        <w:rPr>
          <w:bCs/>
        </w:rPr>
      </w:pPr>
      <w:r w:rsidRPr="00447D41">
        <w:t xml:space="preserve">Przekazują </w:t>
      </w:r>
      <w:r w:rsidR="005E4ADB" w:rsidRPr="00447D41">
        <w:t xml:space="preserve">we wskazanych przez SI terminach </w:t>
      </w:r>
      <w:r w:rsidRPr="00447D41">
        <w:t xml:space="preserve">informacje na temat wykonania środków </w:t>
      </w:r>
      <w:r w:rsidR="00E11CCF" w:rsidRPr="00447D41">
        <w:t>niewygasających</w:t>
      </w:r>
      <w:r w:rsidR="005E4ADB" w:rsidRPr="00447D41">
        <w:t xml:space="preserve"> z upływem roku budżetowego.</w:t>
      </w:r>
      <w:r w:rsidRPr="00447D41">
        <w:t xml:space="preserve">  </w:t>
      </w:r>
    </w:p>
    <w:p w14:paraId="35359A7A" w14:textId="77777777" w:rsidR="005E4ADB" w:rsidRPr="005E4ADB" w:rsidRDefault="005E4ADB" w:rsidP="00805844">
      <w:pPr>
        <w:pStyle w:val="Podtytu"/>
        <w:widowControl w:val="0"/>
        <w:tabs>
          <w:tab w:val="left" w:pos="9923"/>
        </w:tabs>
        <w:suppressAutoHyphens/>
        <w:spacing w:line="360" w:lineRule="auto"/>
        <w:ind w:left="284" w:right="425"/>
        <w:jc w:val="both"/>
        <w:textAlignment w:val="baseline"/>
        <w:rPr>
          <w:bCs/>
        </w:rPr>
      </w:pPr>
    </w:p>
    <w:p w14:paraId="5B9851D7" w14:textId="13BA6D27" w:rsidR="00E57CF4" w:rsidRPr="00AC744A" w:rsidRDefault="00FA148F" w:rsidP="00805844">
      <w:pPr>
        <w:pStyle w:val="Podtytu"/>
        <w:numPr>
          <w:ilvl w:val="0"/>
          <w:numId w:val="14"/>
        </w:numPr>
        <w:tabs>
          <w:tab w:val="num" w:pos="426"/>
          <w:tab w:val="left" w:pos="9923"/>
        </w:tabs>
        <w:spacing w:line="360" w:lineRule="auto"/>
        <w:ind w:left="284" w:right="425" w:hanging="284"/>
        <w:jc w:val="both"/>
        <w:rPr>
          <w:b/>
        </w:rPr>
      </w:pPr>
      <w:r w:rsidRPr="00AC744A">
        <w:rPr>
          <w:b/>
          <w:u w:val="single"/>
        </w:rPr>
        <w:t xml:space="preserve">Wydział </w:t>
      </w:r>
      <w:r w:rsidR="00894777">
        <w:rPr>
          <w:b/>
          <w:u w:val="single"/>
        </w:rPr>
        <w:t>Strategii</w:t>
      </w:r>
      <w:r w:rsidR="00905D57">
        <w:rPr>
          <w:b/>
          <w:u w:val="single"/>
        </w:rPr>
        <w:t>,</w:t>
      </w:r>
      <w:r w:rsidR="00894777">
        <w:rPr>
          <w:b/>
          <w:u w:val="single"/>
        </w:rPr>
        <w:t xml:space="preserve"> </w:t>
      </w:r>
      <w:r w:rsidRPr="00AC744A">
        <w:rPr>
          <w:b/>
          <w:u w:val="single"/>
        </w:rPr>
        <w:t>Planowania i Monitorowania Inwestycji:</w:t>
      </w:r>
    </w:p>
    <w:p w14:paraId="7D889B90" w14:textId="2C243F49" w:rsidR="00E57CF4" w:rsidRPr="00AC744A" w:rsidRDefault="009C0AC3" w:rsidP="00805844">
      <w:pPr>
        <w:pStyle w:val="Podtytu"/>
        <w:numPr>
          <w:ilvl w:val="0"/>
          <w:numId w:val="10"/>
        </w:numPr>
        <w:tabs>
          <w:tab w:val="clear" w:pos="360"/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AC744A">
        <w:t xml:space="preserve">analizuje i weryfikuje </w:t>
      </w:r>
      <w:r w:rsidRPr="00AC744A">
        <w:rPr>
          <w:b/>
        </w:rPr>
        <w:t>Harmonogramy / Korekty Harmonogramów</w:t>
      </w:r>
      <w:r w:rsidRPr="00AC744A">
        <w:t>,</w:t>
      </w:r>
    </w:p>
    <w:p w14:paraId="7CC4EA2E" w14:textId="08357527" w:rsidR="00E57CF4" w:rsidRPr="00AC744A" w:rsidRDefault="009C0AC3" w:rsidP="00805844">
      <w:pPr>
        <w:pStyle w:val="Podtytu"/>
        <w:numPr>
          <w:ilvl w:val="0"/>
          <w:numId w:val="10"/>
        </w:numPr>
        <w:tabs>
          <w:tab w:val="clear" w:pos="360"/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AC744A">
        <w:t>zgłasza Jednostkom Realizującym</w:t>
      </w:r>
      <w:r w:rsidR="00106DAF" w:rsidRPr="00AC744A">
        <w:rPr>
          <w:b/>
        </w:rPr>
        <w:t xml:space="preserve"> uwagi do nieprawidłowo</w:t>
      </w:r>
      <w:r w:rsidR="00113FEF">
        <w:t xml:space="preserve"> sporządzonych</w:t>
      </w:r>
      <w:r w:rsidR="00113FEF" w:rsidRPr="00113FEF">
        <w:rPr>
          <w:b/>
        </w:rPr>
        <w:t xml:space="preserve"> </w:t>
      </w:r>
      <w:r w:rsidRPr="00AC744A">
        <w:rPr>
          <w:b/>
        </w:rPr>
        <w:t xml:space="preserve">Harmonogramów </w:t>
      </w:r>
      <w:r w:rsidRPr="00AC744A">
        <w:t>celem ich poprawy,</w:t>
      </w:r>
    </w:p>
    <w:p w14:paraId="2958E51E" w14:textId="77777777" w:rsidR="00E57CF4" w:rsidRPr="00AC744A" w:rsidRDefault="00355AEB" w:rsidP="00805844">
      <w:pPr>
        <w:pStyle w:val="Podtytu"/>
        <w:numPr>
          <w:ilvl w:val="0"/>
          <w:numId w:val="10"/>
        </w:numPr>
        <w:tabs>
          <w:tab w:val="clear" w:pos="360"/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AC744A">
        <w:t xml:space="preserve">monitoruje przebieg realizacji Zadań inwestycyjnych i prowadzi bank informacji nt. realizowanych </w:t>
      </w:r>
      <w:r w:rsidR="00CF471B">
        <w:t xml:space="preserve">Zadań </w:t>
      </w:r>
      <w:r w:rsidRPr="00AC744A">
        <w:t>inwestyc</w:t>
      </w:r>
      <w:r w:rsidR="00CF471B">
        <w:t>y</w:t>
      </w:r>
      <w:r w:rsidRPr="00AC744A">
        <w:t>j</w:t>
      </w:r>
      <w:r w:rsidR="00CF471B">
        <w:t>nych</w:t>
      </w:r>
      <w:r w:rsidRPr="00AC744A">
        <w:t xml:space="preserve"> w oparciu o:</w:t>
      </w:r>
    </w:p>
    <w:p w14:paraId="525A73DC" w14:textId="53881656" w:rsidR="00355AEB" w:rsidRPr="00AC744A" w:rsidRDefault="00355AEB" w:rsidP="00805844">
      <w:pPr>
        <w:pStyle w:val="Podtytu"/>
        <w:numPr>
          <w:ilvl w:val="1"/>
          <w:numId w:val="10"/>
        </w:numPr>
        <w:tabs>
          <w:tab w:val="left" w:pos="9923"/>
        </w:tabs>
        <w:spacing w:line="360" w:lineRule="auto"/>
        <w:ind w:right="425"/>
        <w:jc w:val="both"/>
      </w:pPr>
      <w:r w:rsidRPr="00AC744A">
        <w:t xml:space="preserve">dane zgromadzone w </w:t>
      </w:r>
      <w:r w:rsidR="002745CE">
        <w:t>s</w:t>
      </w:r>
      <w:r w:rsidR="00113FEF">
        <w:t>ystemie STRADOM,</w:t>
      </w:r>
    </w:p>
    <w:p w14:paraId="731B8F18" w14:textId="26CDBE61" w:rsidR="00355AEB" w:rsidRPr="00AC744A" w:rsidRDefault="00355AEB" w:rsidP="00805844">
      <w:pPr>
        <w:pStyle w:val="Podtytu"/>
        <w:numPr>
          <w:ilvl w:val="1"/>
          <w:numId w:val="10"/>
        </w:numPr>
        <w:tabs>
          <w:tab w:val="left" w:pos="9923"/>
        </w:tabs>
        <w:spacing w:line="360" w:lineRule="auto"/>
        <w:ind w:right="425"/>
        <w:jc w:val="both"/>
      </w:pPr>
      <w:r w:rsidRPr="00AC744A">
        <w:t xml:space="preserve">aktualne plany rzeczowo-finansowe oraz raporty obrazujące realizację pod względem rzeczowo-finansowym Zadań </w:t>
      </w:r>
      <w:r w:rsidR="001006F1" w:rsidRPr="00113FEF">
        <w:t>i Projektów</w:t>
      </w:r>
      <w:r w:rsidRPr="00AC744A">
        <w:t xml:space="preserve"> inwestycyjnych finansowanych ze środków </w:t>
      </w:r>
      <w:r w:rsidRPr="00AC744A">
        <w:lastRenderedPageBreak/>
        <w:t>własnych miasta i środków bezzwrotnych, w tym środków unijnych</w:t>
      </w:r>
      <w:r w:rsidR="00BA2C56" w:rsidRPr="00AC744A">
        <w:t>,</w:t>
      </w:r>
      <w:r w:rsidR="00890B2F" w:rsidRPr="00AC744A">
        <w:t xml:space="preserve"> dostępne w </w:t>
      </w:r>
      <w:r w:rsidR="00113FEF">
        <w:t xml:space="preserve">systemie </w:t>
      </w:r>
      <w:r w:rsidR="00890B2F" w:rsidRPr="00AC744A">
        <w:t>STRADOM</w:t>
      </w:r>
      <w:r w:rsidRPr="00AC744A">
        <w:t xml:space="preserve">, </w:t>
      </w:r>
    </w:p>
    <w:p w14:paraId="034D7333" w14:textId="77777777" w:rsidR="00355AEB" w:rsidRPr="00AC744A" w:rsidRDefault="00890B2F" w:rsidP="00805844">
      <w:pPr>
        <w:pStyle w:val="Podtytu"/>
        <w:numPr>
          <w:ilvl w:val="1"/>
          <w:numId w:val="10"/>
        </w:numPr>
        <w:tabs>
          <w:tab w:val="left" w:pos="9923"/>
        </w:tabs>
        <w:spacing w:line="360" w:lineRule="auto"/>
        <w:ind w:right="425"/>
        <w:jc w:val="both"/>
      </w:pPr>
      <w:r w:rsidRPr="00AC744A">
        <w:t>inne i</w:t>
      </w:r>
      <w:r w:rsidR="00355AEB" w:rsidRPr="00AC744A">
        <w:t xml:space="preserve">nformacje nt. stanu realizacji </w:t>
      </w:r>
      <w:r w:rsidR="00CF471B">
        <w:t xml:space="preserve">Zadań </w:t>
      </w:r>
      <w:r w:rsidR="00355AEB" w:rsidRPr="00AC744A">
        <w:t>inwestyc</w:t>
      </w:r>
      <w:r w:rsidR="00CF471B">
        <w:t>yjnych</w:t>
      </w:r>
      <w:r w:rsidR="00355AEB" w:rsidRPr="00AC744A">
        <w:t>, ustalenia z narad koordynacyjnych i rad budowy, wizytacje stanu realizacji budowy,</w:t>
      </w:r>
    </w:p>
    <w:p w14:paraId="0F03CE86" w14:textId="77777777" w:rsidR="005B2739" w:rsidRDefault="00AE236E" w:rsidP="005B2739">
      <w:pPr>
        <w:pStyle w:val="Podtytu"/>
        <w:numPr>
          <w:ilvl w:val="1"/>
          <w:numId w:val="10"/>
        </w:numPr>
        <w:tabs>
          <w:tab w:val="left" w:pos="9923"/>
        </w:tabs>
        <w:spacing w:line="360" w:lineRule="auto"/>
        <w:ind w:right="425"/>
        <w:jc w:val="both"/>
      </w:pPr>
      <w:r w:rsidRPr="00AC744A">
        <w:t xml:space="preserve">informacje nt. postępowań administracyjnych prowadzonych przez stosowne organy administracji, </w:t>
      </w:r>
    </w:p>
    <w:p w14:paraId="08570521" w14:textId="2016977D" w:rsidR="00E57CF4" w:rsidRPr="00AC744A" w:rsidRDefault="00355AEB" w:rsidP="005B2739">
      <w:pPr>
        <w:pStyle w:val="Podtytu"/>
        <w:numPr>
          <w:ilvl w:val="1"/>
          <w:numId w:val="10"/>
        </w:numPr>
        <w:tabs>
          <w:tab w:val="left" w:pos="9923"/>
        </w:tabs>
        <w:spacing w:line="360" w:lineRule="auto"/>
        <w:ind w:right="425"/>
        <w:jc w:val="both"/>
      </w:pPr>
      <w:r w:rsidRPr="00AC744A">
        <w:t>inne dostępne źródła informacji</w:t>
      </w:r>
      <w:r w:rsidR="00AE236E" w:rsidRPr="00AC744A">
        <w:t>,</w:t>
      </w:r>
    </w:p>
    <w:p w14:paraId="0D6C7532" w14:textId="2BB77203" w:rsidR="00106DAF" w:rsidRPr="00AC744A" w:rsidRDefault="00FA148F" w:rsidP="00805844">
      <w:pPr>
        <w:pStyle w:val="Podtytu"/>
        <w:numPr>
          <w:ilvl w:val="0"/>
          <w:numId w:val="10"/>
        </w:numPr>
        <w:tabs>
          <w:tab w:val="clear" w:pos="360"/>
          <w:tab w:val="num" w:pos="426"/>
          <w:tab w:val="left" w:pos="9923"/>
        </w:tabs>
        <w:spacing w:line="360" w:lineRule="auto"/>
        <w:ind w:left="284" w:right="425" w:hanging="284"/>
        <w:jc w:val="both"/>
      </w:pPr>
      <w:r w:rsidRPr="00AC744A">
        <w:t xml:space="preserve">sporządza </w:t>
      </w:r>
      <w:r w:rsidRPr="00AC744A">
        <w:rPr>
          <w:b/>
        </w:rPr>
        <w:t>Informacje nt. realizacji</w:t>
      </w:r>
      <w:r w:rsidR="00756A92" w:rsidRPr="00AC744A">
        <w:rPr>
          <w:b/>
        </w:rPr>
        <w:t xml:space="preserve"> Zadań</w:t>
      </w:r>
      <w:r w:rsidRPr="00AC744A">
        <w:rPr>
          <w:b/>
        </w:rPr>
        <w:t xml:space="preserve"> </w:t>
      </w:r>
      <w:r w:rsidR="00756A92" w:rsidRPr="00AC744A">
        <w:rPr>
          <w:b/>
        </w:rPr>
        <w:t xml:space="preserve">inwestycyjnych </w:t>
      </w:r>
      <w:r w:rsidRPr="00AC744A">
        <w:rPr>
          <w:b/>
        </w:rPr>
        <w:t>strategicznych</w:t>
      </w:r>
      <w:r w:rsidR="00CE7106" w:rsidRPr="00AC744A">
        <w:rPr>
          <w:b/>
        </w:rPr>
        <w:t>,</w:t>
      </w:r>
      <w:r w:rsidRPr="00AC744A">
        <w:t xml:space="preserve"> </w:t>
      </w:r>
      <w:r w:rsidRPr="00AC744A">
        <w:rPr>
          <w:b/>
          <w:bCs/>
        </w:rPr>
        <w:t xml:space="preserve">programowych </w:t>
      </w:r>
      <w:r w:rsidR="00CE7106" w:rsidRPr="00AC744A">
        <w:rPr>
          <w:b/>
          <w:bCs/>
        </w:rPr>
        <w:t xml:space="preserve">i </w:t>
      </w:r>
      <w:r w:rsidR="00CE7106" w:rsidRPr="00AC744A">
        <w:rPr>
          <w:b/>
        </w:rPr>
        <w:t xml:space="preserve">dla </w:t>
      </w:r>
      <w:r w:rsidR="00756A92" w:rsidRPr="00AC744A">
        <w:rPr>
          <w:b/>
        </w:rPr>
        <w:t xml:space="preserve">Zadań </w:t>
      </w:r>
      <w:r w:rsidR="00CE7106" w:rsidRPr="00AC744A">
        <w:rPr>
          <w:b/>
        </w:rPr>
        <w:t xml:space="preserve">inwestycyjnych </w:t>
      </w:r>
      <w:r w:rsidR="005B2739">
        <w:rPr>
          <w:b/>
        </w:rPr>
        <w:t>D</w:t>
      </w:r>
      <w:r w:rsidR="00756A92" w:rsidRPr="00AC744A">
        <w:rPr>
          <w:b/>
        </w:rPr>
        <w:t xml:space="preserve">zielnic </w:t>
      </w:r>
      <w:r w:rsidR="000F580B" w:rsidRPr="005B2739">
        <w:rPr>
          <w:b/>
          <w:u w:val="single"/>
        </w:rPr>
        <w:t>wg stanu na</w:t>
      </w:r>
      <w:r w:rsidRPr="005B2739">
        <w:rPr>
          <w:b/>
          <w:u w:val="single"/>
        </w:rPr>
        <w:t xml:space="preserve">: 31 marca, </w:t>
      </w:r>
      <w:r w:rsidR="001006F1" w:rsidRPr="005B2739">
        <w:rPr>
          <w:b/>
          <w:u w:val="single"/>
        </w:rPr>
        <w:t>31 maja</w:t>
      </w:r>
      <w:r w:rsidRPr="005B2739">
        <w:rPr>
          <w:b/>
          <w:u w:val="single"/>
        </w:rPr>
        <w:t>, 30</w:t>
      </w:r>
      <w:r w:rsidR="00756A92" w:rsidRPr="005B2739">
        <w:rPr>
          <w:b/>
          <w:u w:val="single"/>
        </w:rPr>
        <w:t xml:space="preserve"> </w:t>
      </w:r>
      <w:r w:rsidRPr="005B2739">
        <w:rPr>
          <w:b/>
          <w:u w:val="single"/>
        </w:rPr>
        <w:t>czerwca, 30 września i</w:t>
      </w:r>
      <w:r w:rsidR="000849AF" w:rsidRPr="005B2739">
        <w:rPr>
          <w:b/>
          <w:u w:val="single"/>
        </w:rPr>
        <w:t> </w:t>
      </w:r>
      <w:r w:rsidR="00345E07" w:rsidRPr="005B2739">
        <w:rPr>
          <w:b/>
          <w:u w:val="single"/>
        </w:rPr>
        <w:t>31</w:t>
      </w:r>
      <w:r w:rsidR="00CB4EB5" w:rsidRPr="005B2739">
        <w:rPr>
          <w:b/>
          <w:u w:val="single"/>
        </w:rPr>
        <w:t> </w:t>
      </w:r>
      <w:r w:rsidR="00345E07" w:rsidRPr="005B2739">
        <w:rPr>
          <w:b/>
          <w:u w:val="single"/>
        </w:rPr>
        <w:t>października</w:t>
      </w:r>
      <w:r w:rsidR="00345E07" w:rsidRPr="00AC744A">
        <w:t xml:space="preserve"> </w:t>
      </w:r>
      <w:r w:rsidRPr="00AC744A">
        <w:t>obejmując</w:t>
      </w:r>
      <w:r w:rsidR="00BA2C56" w:rsidRPr="00AC744A">
        <w:t>e</w:t>
      </w:r>
      <w:r w:rsidRPr="00AC744A">
        <w:t>:</w:t>
      </w:r>
    </w:p>
    <w:p w14:paraId="3B1AF69D" w14:textId="0C9FC492" w:rsidR="006E7ABD" w:rsidRDefault="00FA148F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u w:val="single"/>
        </w:rPr>
      </w:pPr>
      <w:r w:rsidRPr="00AC744A">
        <w:rPr>
          <w:u w:val="single"/>
        </w:rPr>
        <w:t xml:space="preserve">Informację ogólną (opisową), ze zdefiniowanymi zagrożeniami wraz z propozycją wniosków </w:t>
      </w:r>
      <w:r w:rsidR="00805844">
        <w:rPr>
          <w:u w:val="single"/>
        </w:rPr>
        <w:br/>
      </w:r>
      <w:r w:rsidRPr="00AC744A">
        <w:rPr>
          <w:u w:val="single"/>
        </w:rPr>
        <w:t>i zaleceń oraz wykresy:</w:t>
      </w:r>
    </w:p>
    <w:p w14:paraId="568F632A" w14:textId="37D8C443" w:rsidR="00FA148F" w:rsidRPr="006E7ABD" w:rsidRDefault="006E7ABD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u w:val="single"/>
        </w:rPr>
      </w:pPr>
      <w:r w:rsidRPr="006E7ABD">
        <w:t xml:space="preserve">- </w:t>
      </w:r>
      <w:r w:rsidR="00FA148F" w:rsidRPr="006E7ABD">
        <w:t>Wykres</w:t>
      </w:r>
      <w:r w:rsidR="00FA148F" w:rsidRPr="00AC744A">
        <w:t xml:space="preserve"> 1 A</w:t>
      </w:r>
      <w:r w:rsidR="00FA148F" w:rsidRPr="00AC744A">
        <w:rPr>
          <w:i/>
        </w:rPr>
        <w:t xml:space="preserve">naliza graficzna wykorzystania środków </w:t>
      </w:r>
      <w:r w:rsidR="00A923F3" w:rsidRPr="00AC744A">
        <w:rPr>
          <w:i/>
        </w:rPr>
        <w:t>Miasta</w:t>
      </w:r>
      <w:r w:rsidR="00FA148F" w:rsidRPr="00AC744A">
        <w:rPr>
          <w:i/>
        </w:rPr>
        <w:t xml:space="preserve"> i bezzwrotnych wraz z prognozą</w:t>
      </w:r>
    </w:p>
    <w:p w14:paraId="76368D79" w14:textId="77777777" w:rsidR="006E7ABD" w:rsidRDefault="00FA148F" w:rsidP="00805844">
      <w:pPr>
        <w:pStyle w:val="Podtytu"/>
        <w:tabs>
          <w:tab w:val="left" w:pos="9923"/>
        </w:tabs>
        <w:spacing w:line="360" w:lineRule="auto"/>
        <w:ind w:left="1418" w:right="425"/>
        <w:jc w:val="both"/>
        <w:rPr>
          <w:i/>
        </w:rPr>
      </w:pPr>
      <w:r w:rsidRPr="00AC744A">
        <w:rPr>
          <w:i/>
        </w:rPr>
        <w:t xml:space="preserve">wykonania finansowego dla </w:t>
      </w:r>
      <w:r w:rsidR="00756A92" w:rsidRPr="00AC744A">
        <w:rPr>
          <w:i/>
        </w:rPr>
        <w:t xml:space="preserve">Zadań </w:t>
      </w:r>
      <w:r w:rsidRPr="00AC744A">
        <w:rPr>
          <w:i/>
        </w:rPr>
        <w:t>inwestyc</w:t>
      </w:r>
      <w:r w:rsidR="00756A92" w:rsidRPr="00AC744A">
        <w:rPr>
          <w:i/>
        </w:rPr>
        <w:t>yjnych</w:t>
      </w:r>
      <w:r w:rsidRPr="00AC744A">
        <w:rPr>
          <w:i/>
        </w:rPr>
        <w:t>,</w:t>
      </w:r>
      <w:r w:rsidR="006E7ABD">
        <w:rPr>
          <w:i/>
        </w:rPr>
        <w:t xml:space="preserve"> </w:t>
      </w:r>
    </w:p>
    <w:p w14:paraId="6899F3EF" w14:textId="77777777" w:rsidR="006E7ABD" w:rsidRDefault="006E7ABD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i/>
        </w:rPr>
      </w:pPr>
      <w:r>
        <w:rPr>
          <w:i/>
        </w:rPr>
        <w:t xml:space="preserve">- </w:t>
      </w:r>
      <w:r w:rsidR="00FA148F" w:rsidRPr="00AC744A">
        <w:rPr>
          <w:iCs/>
        </w:rPr>
        <w:t xml:space="preserve">Wykres 2 </w:t>
      </w:r>
      <w:r w:rsidR="00FA148F" w:rsidRPr="00AC744A">
        <w:rPr>
          <w:i/>
        </w:rPr>
        <w:t>Liczba zmniejszeń zakresów</w:t>
      </w:r>
      <w:r w:rsidR="00FA148F" w:rsidRPr="00AC744A">
        <w:t xml:space="preserve"> </w:t>
      </w:r>
      <w:r w:rsidR="00FA148F" w:rsidRPr="00AC744A">
        <w:rPr>
          <w:i/>
        </w:rPr>
        <w:t xml:space="preserve">i zagrożeń wykonania rzeczowego </w:t>
      </w:r>
      <w:r w:rsidR="00756A92" w:rsidRPr="00AC744A">
        <w:rPr>
          <w:i/>
        </w:rPr>
        <w:t xml:space="preserve">Zadań </w:t>
      </w:r>
      <w:r w:rsidR="00FA148F" w:rsidRPr="00AC744A">
        <w:rPr>
          <w:i/>
        </w:rPr>
        <w:t>inwestyc</w:t>
      </w:r>
      <w:r w:rsidR="00756A92" w:rsidRPr="00AC744A">
        <w:rPr>
          <w:i/>
        </w:rPr>
        <w:t>yjnych</w:t>
      </w:r>
      <w:r>
        <w:rPr>
          <w:i/>
        </w:rPr>
        <w:t>,</w:t>
      </w:r>
    </w:p>
    <w:p w14:paraId="5EDC93C3" w14:textId="4E5C15A4" w:rsidR="00FA148F" w:rsidRPr="006E7ABD" w:rsidRDefault="006E7ABD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i/>
        </w:rPr>
      </w:pPr>
      <w:r>
        <w:rPr>
          <w:i/>
        </w:rPr>
        <w:t xml:space="preserve">- </w:t>
      </w:r>
      <w:r w:rsidR="00FA148F" w:rsidRPr="00AC744A">
        <w:t xml:space="preserve">Wykres 3 </w:t>
      </w:r>
      <w:r w:rsidR="00FA148F" w:rsidRPr="006E7ABD">
        <w:rPr>
          <w:i/>
        </w:rPr>
        <w:t xml:space="preserve">Struktura realizacji </w:t>
      </w:r>
      <w:r w:rsidR="00756A92" w:rsidRPr="006E7ABD">
        <w:rPr>
          <w:i/>
        </w:rPr>
        <w:t xml:space="preserve">Zadań </w:t>
      </w:r>
      <w:r w:rsidR="00FA148F" w:rsidRPr="006E7ABD">
        <w:rPr>
          <w:i/>
        </w:rPr>
        <w:t>inwestyc</w:t>
      </w:r>
      <w:r w:rsidR="00756A92" w:rsidRPr="006E7ABD">
        <w:rPr>
          <w:i/>
        </w:rPr>
        <w:t>yjnych</w:t>
      </w:r>
      <w:r w:rsidR="00FA148F" w:rsidRPr="006E7ABD">
        <w:rPr>
          <w:i/>
        </w:rPr>
        <w:t>,</w:t>
      </w:r>
    </w:p>
    <w:p w14:paraId="1A644A82" w14:textId="3C61D868" w:rsidR="00EF3D5B" w:rsidRPr="001F3C9D" w:rsidRDefault="00113FEF" w:rsidP="00805844">
      <w:pPr>
        <w:pStyle w:val="Podtytu"/>
        <w:tabs>
          <w:tab w:val="left" w:pos="9923"/>
        </w:tabs>
        <w:spacing w:line="360" w:lineRule="auto"/>
        <w:ind w:left="720" w:right="425"/>
        <w:jc w:val="both"/>
        <w:rPr>
          <w:b/>
        </w:rPr>
      </w:pPr>
      <w:r w:rsidRPr="001F3C9D">
        <w:rPr>
          <w:b/>
        </w:rPr>
        <w:t>w</w:t>
      </w:r>
      <w:r w:rsidR="001F3C9D" w:rsidRPr="001F3C9D">
        <w:rPr>
          <w:b/>
        </w:rPr>
        <w:t>zór nr 17.</w:t>
      </w:r>
    </w:p>
    <w:p w14:paraId="4F1D8751" w14:textId="77777777" w:rsidR="00106DAF" w:rsidRPr="00AC744A" w:rsidRDefault="00FA148F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</w:pPr>
      <w:r w:rsidRPr="00AC744A">
        <w:rPr>
          <w:u w:val="single"/>
        </w:rPr>
        <w:t>Informację rzeczowo-finansową</w:t>
      </w:r>
      <w:r w:rsidRPr="00AC744A">
        <w:t>:</w:t>
      </w:r>
    </w:p>
    <w:p w14:paraId="3ADD0259" w14:textId="5C290E9F" w:rsidR="00FA148F" w:rsidRPr="00AC744A" w:rsidRDefault="00DF42E4" w:rsidP="00805844">
      <w:pPr>
        <w:pStyle w:val="Podtytu"/>
        <w:numPr>
          <w:ilvl w:val="0"/>
          <w:numId w:val="18"/>
        </w:numPr>
        <w:tabs>
          <w:tab w:val="left" w:pos="9923"/>
        </w:tabs>
        <w:spacing w:line="360" w:lineRule="auto"/>
        <w:ind w:right="425"/>
        <w:jc w:val="both"/>
      </w:pPr>
      <w:r w:rsidRPr="00AC744A">
        <w:t>tabel</w:t>
      </w:r>
      <w:r w:rsidR="00FF6F5A" w:rsidRPr="00AC744A">
        <w:t>e</w:t>
      </w:r>
      <w:r w:rsidR="00FA148F" w:rsidRPr="00AC744A">
        <w:t xml:space="preserve"> </w:t>
      </w:r>
      <w:r w:rsidRPr="00AC744A">
        <w:t>zawierając</w:t>
      </w:r>
      <w:r w:rsidR="00FF6F5A" w:rsidRPr="00AC744A">
        <w:t>e</w:t>
      </w:r>
      <w:r w:rsidR="00FA148F" w:rsidRPr="00AC744A">
        <w:t xml:space="preserve"> wynik monitoringu rzeczowego i finansowego</w:t>
      </w:r>
      <w:r w:rsidR="00AA25E7" w:rsidRPr="00AC744A">
        <w:t xml:space="preserve"> Zadań</w:t>
      </w:r>
      <w:r w:rsidR="00FA148F" w:rsidRPr="00AC744A">
        <w:t xml:space="preserve"> inwestyc</w:t>
      </w:r>
      <w:r w:rsidR="00AA25E7" w:rsidRPr="00AC744A">
        <w:t>y</w:t>
      </w:r>
      <w:r w:rsidR="00FA148F" w:rsidRPr="00AC744A">
        <w:t>j</w:t>
      </w:r>
      <w:r w:rsidR="00AA25E7" w:rsidRPr="00AC744A">
        <w:t>nych</w:t>
      </w:r>
      <w:r w:rsidR="00FA148F" w:rsidRPr="00AC744A">
        <w:t xml:space="preserve"> strategicznych</w:t>
      </w:r>
      <w:r w:rsidR="0054464B" w:rsidRPr="00AC744A">
        <w:t>,</w:t>
      </w:r>
      <w:r w:rsidR="00FA148F" w:rsidRPr="00AC744A">
        <w:t xml:space="preserve"> programowych</w:t>
      </w:r>
      <w:r w:rsidR="002D68B3" w:rsidRPr="00AC744A">
        <w:t xml:space="preserve"> i </w:t>
      </w:r>
      <w:r w:rsidR="00756A92" w:rsidRPr="00AC744A">
        <w:t xml:space="preserve">Zadań </w:t>
      </w:r>
      <w:r w:rsidR="00AB1687">
        <w:t>inwestycyjnych D</w:t>
      </w:r>
      <w:r w:rsidR="0054464B" w:rsidRPr="00AC744A">
        <w:t>zielnic</w:t>
      </w:r>
      <w:r w:rsidR="00EF3D5B">
        <w:t xml:space="preserve"> (</w:t>
      </w:r>
      <w:r w:rsidR="00EF3D5B" w:rsidRPr="00004203">
        <w:rPr>
          <w:b/>
        </w:rPr>
        <w:t>wzór nr</w:t>
      </w:r>
      <w:r w:rsidR="00004203" w:rsidRPr="00004203">
        <w:rPr>
          <w:b/>
        </w:rPr>
        <w:t xml:space="preserve"> 18</w:t>
      </w:r>
      <w:r w:rsidR="00EF3D5B">
        <w:t>)</w:t>
      </w:r>
      <w:r w:rsidR="00FA148F" w:rsidRPr="00AC744A">
        <w:t>.</w:t>
      </w:r>
    </w:p>
    <w:p w14:paraId="748FD8B5" w14:textId="77777777" w:rsidR="00AB1687" w:rsidRDefault="00AB1687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</w:rPr>
      </w:pPr>
    </w:p>
    <w:p w14:paraId="4BAFD497" w14:textId="64D0CCEF" w:rsidR="00106DAF" w:rsidRPr="00AC744A" w:rsidRDefault="005873CF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</w:rPr>
      </w:pPr>
      <w:r w:rsidRPr="00AC744A">
        <w:rPr>
          <w:b/>
          <w:bCs/>
        </w:rPr>
        <w:t>Informacja wg stanu na 30 czerwca</w:t>
      </w:r>
      <w:r w:rsidR="00FA148F" w:rsidRPr="00AC744A">
        <w:t xml:space="preserve"> zawiera dodatkowo </w:t>
      </w:r>
      <w:r w:rsidR="00FA148F" w:rsidRPr="00AC744A">
        <w:rPr>
          <w:b/>
          <w:bCs/>
        </w:rPr>
        <w:t>ocenę/stan pozyskania środków</w:t>
      </w:r>
      <w:r w:rsidR="00753714" w:rsidRPr="00AC744A">
        <w:rPr>
          <w:b/>
          <w:bCs/>
        </w:rPr>
        <w:t xml:space="preserve"> </w:t>
      </w:r>
      <w:r w:rsidR="00FA148F" w:rsidRPr="00AC744A">
        <w:rPr>
          <w:b/>
          <w:bCs/>
        </w:rPr>
        <w:t xml:space="preserve">bezzwrotnych </w:t>
      </w:r>
      <w:r w:rsidR="00FA148F" w:rsidRPr="00AC744A">
        <w:t>dla</w:t>
      </w:r>
      <w:r w:rsidR="000442F6" w:rsidRPr="00AC744A">
        <w:t xml:space="preserve"> Zadań</w:t>
      </w:r>
      <w:r w:rsidR="00FA148F" w:rsidRPr="00AC744A">
        <w:t xml:space="preserve"> inwestyc</w:t>
      </w:r>
      <w:r w:rsidR="000442F6" w:rsidRPr="00AC744A">
        <w:t>yjnych</w:t>
      </w:r>
      <w:r w:rsidR="00FA148F" w:rsidRPr="00AC744A">
        <w:t xml:space="preserve"> planowanych do realizacji przy ich udziale oraz </w:t>
      </w:r>
      <w:r w:rsidR="00FA148F" w:rsidRPr="00AC744A">
        <w:rPr>
          <w:b/>
          <w:bCs/>
        </w:rPr>
        <w:t>zaleceni</w:t>
      </w:r>
      <w:r w:rsidR="00CC21AB" w:rsidRPr="00AC744A">
        <w:rPr>
          <w:b/>
          <w:bCs/>
        </w:rPr>
        <w:t>a</w:t>
      </w:r>
      <w:r w:rsidR="00FA148F" w:rsidRPr="00AC744A">
        <w:rPr>
          <w:b/>
          <w:bCs/>
        </w:rPr>
        <w:t xml:space="preserve"> dla Jednostek Realizujących </w:t>
      </w:r>
      <w:r w:rsidR="00FA148F" w:rsidRPr="00AC744A">
        <w:t>w sprawie złożenia wniosków dotyczących</w:t>
      </w:r>
      <w:r w:rsidR="00FA148F" w:rsidRPr="00AC744A">
        <w:rPr>
          <w:b/>
          <w:bCs/>
        </w:rPr>
        <w:t xml:space="preserve"> </w:t>
      </w:r>
      <w:r w:rsidR="00FA148F" w:rsidRPr="00AC744A">
        <w:t>zmian w planie wydatków budżetu Miasta związanych z</w:t>
      </w:r>
      <w:r w:rsidR="00A84C4A" w:rsidRPr="00AC744A">
        <w:t> </w:t>
      </w:r>
      <w:r w:rsidR="00FA148F" w:rsidRPr="00AC744A">
        <w:t xml:space="preserve">programami inwestycyjnymi dla </w:t>
      </w:r>
      <w:r w:rsidR="000442F6" w:rsidRPr="00AC744A">
        <w:t xml:space="preserve">Zadań </w:t>
      </w:r>
      <w:r w:rsidR="00FA148F" w:rsidRPr="00AC744A">
        <w:t>inwestyc</w:t>
      </w:r>
      <w:r w:rsidR="000442F6" w:rsidRPr="00AC744A">
        <w:t>y</w:t>
      </w:r>
      <w:r w:rsidR="00FA148F" w:rsidRPr="00AC744A">
        <w:t>j</w:t>
      </w:r>
      <w:r w:rsidR="000442F6" w:rsidRPr="00AC744A">
        <w:t>nych</w:t>
      </w:r>
      <w:r w:rsidR="00FA148F" w:rsidRPr="00AC744A">
        <w:t>, dla których nie nastąpi ich pozyskanie do końca roku budżetowego lub zdefiniowano brak moż</w:t>
      </w:r>
      <w:r w:rsidR="005B435A" w:rsidRPr="00AC744A">
        <w:t>liwości pozyskania tych środków,</w:t>
      </w:r>
    </w:p>
    <w:p w14:paraId="337B90E7" w14:textId="34FD9CE6" w:rsidR="00106DAF" w:rsidRPr="00AC744A" w:rsidRDefault="009C0AC3" w:rsidP="00805844">
      <w:pPr>
        <w:pStyle w:val="Podtytu"/>
        <w:numPr>
          <w:ilvl w:val="0"/>
          <w:numId w:val="37"/>
        </w:numPr>
        <w:tabs>
          <w:tab w:val="left" w:pos="9923"/>
        </w:tabs>
        <w:spacing w:line="360" w:lineRule="auto"/>
        <w:ind w:left="284" w:right="425" w:hanging="284"/>
        <w:jc w:val="both"/>
        <w:rPr>
          <w:bCs/>
          <w:strike/>
        </w:rPr>
      </w:pPr>
      <w:r w:rsidRPr="00AC744A">
        <w:t>przekazuje -</w:t>
      </w:r>
      <w:r w:rsidRPr="00AC744A">
        <w:rPr>
          <w:b/>
        </w:rPr>
        <w:t xml:space="preserve"> </w:t>
      </w:r>
      <w:r w:rsidRPr="00AC744A">
        <w:t xml:space="preserve">w terminie </w:t>
      </w:r>
      <w:r w:rsidRPr="005B2739">
        <w:rPr>
          <w:b/>
          <w:u w:val="single"/>
        </w:rPr>
        <w:t>do 15 dnia</w:t>
      </w:r>
      <w:r w:rsidRPr="00AC744A">
        <w:rPr>
          <w:b/>
        </w:rPr>
        <w:t xml:space="preserve">: kwietnia, </w:t>
      </w:r>
      <w:r w:rsidRPr="00EB5B35">
        <w:rPr>
          <w:b/>
        </w:rPr>
        <w:t>czerwca</w:t>
      </w:r>
      <w:r w:rsidRPr="00AC744A">
        <w:rPr>
          <w:b/>
        </w:rPr>
        <w:t>, lipca i października</w:t>
      </w:r>
      <w:r w:rsidRPr="00AC744A">
        <w:t xml:space="preserve"> </w:t>
      </w:r>
      <w:r w:rsidRPr="00AC744A">
        <w:rPr>
          <w:b/>
        </w:rPr>
        <w:t>-</w:t>
      </w:r>
      <w:r w:rsidRPr="00AC744A">
        <w:t xml:space="preserve"> </w:t>
      </w:r>
      <w:r w:rsidRPr="00AC744A">
        <w:rPr>
          <w:b/>
        </w:rPr>
        <w:t>Informację ogólną (opisową) nt. realizacji</w:t>
      </w:r>
      <w:r w:rsidRPr="00AC744A">
        <w:t xml:space="preserve"> </w:t>
      </w:r>
      <w:r w:rsidRPr="00AC744A">
        <w:rPr>
          <w:b/>
        </w:rPr>
        <w:t xml:space="preserve">Zadań strategicznych, programowych </w:t>
      </w:r>
      <w:r w:rsidRPr="00AC744A">
        <w:rPr>
          <w:bCs/>
        </w:rPr>
        <w:t xml:space="preserve">i </w:t>
      </w:r>
      <w:r w:rsidR="00756A92" w:rsidRPr="00AC744A">
        <w:rPr>
          <w:b/>
        </w:rPr>
        <w:t>Z</w:t>
      </w:r>
      <w:r w:rsidRPr="00AC744A">
        <w:rPr>
          <w:b/>
        </w:rPr>
        <w:t xml:space="preserve">adań inwestycyjnych </w:t>
      </w:r>
      <w:r w:rsidR="00AB1687">
        <w:rPr>
          <w:b/>
        </w:rPr>
        <w:t>D</w:t>
      </w:r>
      <w:r w:rsidRPr="00AC744A">
        <w:rPr>
          <w:b/>
        </w:rPr>
        <w:t>zielnic</w:t>
      </w:r>
      <w:r w:rsidR="00AB1687">
        <w:rPr>
          <w:b/>
        </w:rPr>
        <w:t xml:space="preserve"> (</w:t>
      </w:r>
      <w:r w:rsidR="00AB1687" w:rsidRPr="00004203">
        <w:rPr>
          <w:b/>
        </w:rPr>
        <w:t>wzór nr</w:t>
      </w:r>
      <w:r w:rsidR="00004203" w:rsidRPr="00004203">
        <w:rPr>
          <w:b/>
        </w:rPr>
        <w:t xml:space="preserve"> 19</w:t>
      </w:r>
      <w:r w:rsidR="00AB1687">
        <w:rPr>
          <w:b/>
        </w:rPr>
        <w:t>)</w:t>
      </w:r>
      <w:r w:rsidRPr="00AC744A">
        <w:rPr>
          <w:b/>
        </w:rPr>
        <w:t xml:space="preserve"> </w:t>
      </w:r>
      <w:r w:rsidRPr="00AC744A">
        <w:rPr>
          <w:bCs/>
        </w:rPr>
        <w:t>-</w:t>
      </w:r>
      <w:r w:rsidRPr="00AC744A">
        <w:t xml:space="preserve"> do </w:t>
      </w:r>
      <w:r w:rsidRPr="00AC744A">
        <w:rPr>
          <w:b/>
        </w:rPr>
        <w:t>Wydziału Budżetu Miasta</w:t>
      </w:r>
      <w:r w:rsidRPr="00AC744A">
        <w:t xml:space="preserve">, który przedkłada ją wraz z Informacją </w:t>
      </w:r>
      <w:r w:rsidR="00805844">
        <w:br/>
      </w:r>
      <w:r w:rsidRPr="00AC744A">
        <w:t>o wykonaniu budżetu Miasta Krakowa za dany</w:t>
      </w:r>
      <w:r w:rsidR="00450C80">
        <w:t xml:space="preserve"> okres</w:t>
      </w:r>
      <w:r w:rsidRPr="00AC744A">
        <w:t xml:space="preserve"> - Prezydentowi Miasta Krakowa, Kierującym pionami i Skarbnikowi Miasta. </w:t>
      </w:r>
      <w:r w:rsidRPr="00AC744A">
        <w:rPr>
          <w:b/>
        </w:rPr>
        <w:t xml:space="preserve">Informację ogólną </w:t>
      </w:r>
      <w:r w:rsidR="00215573">
        <w:rPr>
          <w:b/>
        </w:rPr>
        <w:t>(</w:t>
      </w:r>
      <w:r w:rsidR="00215573" w:rsidRPr="00004203">
        <w:rPr>
          <w:b/>
        </w:rPr>
        <w:t xml:space="preserve">wzór nr </w:t>
      </w:r>
      <w:r w:rsidR="00004203" w:rsidRPr="00004203">
        <w:rPr>
          <w:b/>
        </w:rPr>
        <w:t>19</w:t>
      </w:r>
      <w:r w:rsidR="00215573">
        <w:rPr>
          <w:b/>
        </w:rPr>
        <w:t xml:space="preserve">) </w:t>
      </w:r>
      <w:r w:rsidRPr="00AC744A">
        <w:rPr>
          <w:bCs/>
        </w:rPr>
        <w:t xml:space="preserve">wg stanu </w:t>
      </w:r>
      <w:r w:rsidRPr="00AC744A">
        <w:rPr>
          <w:b/>
        </w:rPr>
        <w:t xml:space="preserve">na 31 października </w:t>
      </w:r>
      <w:r w:rsidR="00805844">
        <w:rPr>
          <w:b/>
        </w:rPr>
        <w:br/>
      </w:r>
      <w:r w:rsidR="00450C80">
        <w:t xml:space="preserve">SI </w:t>
      </w:r>
      <w:r w:rsidRPr="00AC744A">
        <w:rPr>
          <w:bCs/>
        </w:rPr>
        <w:t xml:space="preserve">przekazuje do Wydziału Budżetu Miasta i wyżej wymienionym - w terminie </w:t>
      </w:r>
      <w:r w:rsidRPr="005B2739">
        <w:rPr>
          <w:b/>
          <w:u w:val="single"/>
        </w:rPr>
        <w:t>do 25 listopada</w:t>
      </w:r>
      <w:r w:rsidRPr="00AC744A">
        <w:rPr>
          <w:b/>
        </w:rPr>
        <w:t>,</w:t>
      </w:r>
    </w:p>
    <w:p w14:paraId="2672C4E9" w14:textId="46AA0BBE" w:rsidR="00106DAF" w:rsidRPr="00AC744A" w:rsidRDefault="009C0AC3" w:rsidP="00805844">
      <w:pPr>
        <w:pStyle w:val="Podtytu"/>
        <w:numPr>
          <w:ilvl w:val="0"/>
          <w:numId w:val="37"/>
        </w:numPr>
        <w:tabs>
          <w:tab w:val="left" w:pos="9923"/>
        </w:tabs>
        <w:spacing w:line="360" w:lineRule="auto"/>
        <w:ind w:left="284" w:right="425" w:hanging="284"/>
        <w:jc w:val="both"/>
        <w:rPr>
          <w:bCs/>
        </w:rPr>
      </w:pPr>
      <w:r w:rsidRPr="00AC744A">
        <w:t xml:space="preserve">umieszcza na bieżąco </w:t>
      </w:r>
      <w:r w:rsidRPr="00AC744A">
        <w:rPr>
          <w:b/>
        </w:rPr>
        <w:t xml:space="preserve">Informację rzeczowo-finansową </w:t>
      </w:r>
      <w:r w:rsidRPr="00AC744A">
        <w:rPr>
          <w:bCs/>
        </w:rPr>
        <w:t>w Biuletynie Informacji Publicznej,</w:t>
      </w:r>
    </w:p>
    <w:p w14:paraId="38B7E65A" w14:textId="77777777" w:rsidR="009C0AC3" w:rsidRDefault="009C0AC3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strike/>
        </w:rPr>
      </w:pPr>
    </w:p>
    <w:p w14:paraId="04F7B2C5" w14:textId="77777777" w:rsidR="00215573" w:rsidRDefault="00215573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b/>
          <w:u w:val="single"/>
        </w:rPr>
      </w:pPr>
    </w:p>
    <w:p w14:paraId="020CCAB0" w14:textId="77777777" w:rsidR="00E57CF4" w:rsidRDefault="00E57CF4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sz w:val="8"/>
          <w:szCs w:val="8"/>
          <w:u w:val="single"/>
        </w:rPr>
      </w:pPr>
    </w:p>
    <w:p w14:paraId="3FC87A0F" w14:textId="77777777" w:rsidR="009E7A44" w:rsidRPr="00AB3064" w:rsidRDefault="00FA148F" w:rsidP="00805844">
      <w:pPr>
        <w:pStyle w:val="Podtytu"/>
        <w:numPr>
          <w:ilvl w:val="0"/>
          <w:numId w:val="4"/>
        </w:numPr>
        <w:tabs>
          <w:tab w:val="left" w:pos="0"/>
          <w:tab w:val="left" w:pos="9923"/>
        </w:tabs>
        <w:ind w:left="284" w:right="425" w:hanging="283"/>
        <w:rPr>
          <w:b/>
          <w:sz w:val="26"/>
          <w:szCs w:val="26"/>
          <w:u w:val="single"/>
        </w:rPr>
      </w:pPr>
      <w:r w:rsidRPr="00AB3064">
        <w:rPr>
          <w:b/>
          <w:sz w:val="26"/>
          <w:szCs w:val="26"/>
          <w:u w:val="single"/>
        </w:rPr>
        <w:lastRenderedPageBreak/>
        <w:t xml:space="preserve">Zmiany w </w:t>
      </w:r>
      <w:r w:rsidR="00DD708F" w:rsidRPr="00AB3064">
        <w:rPr>
          <w:b/>
          <w:sz w:val="26"/>
          <w:szCs w:val="26"/>
          <w:u w:val="single"/>
        </w:rPr>
        <w:t xml:space="preserve">planie wydatków inwestycyjnych w </w:t>
      </w:r>
      <w:r w:rsidRPr="00AB3064">
        <w:rPr>
          <w:b/>
          <w:u w:val="single"/>
        </w:rPr>
        <w:t>WPF</w:t>
      </w:r>
      <w:r w:rsidRPr="00AB3064">
        <w:rPr>
          <w:u w:val="single"/>
        </w:rPr>
        <w:t xml:space="preserve"> </w:t>
      </w:r>
      <w:r w:rsidR="00DD708F" w:rsidRPr="00AB3064">
        <w:rPr>
          <w:b/>
          <w:sz w:val="26"/>
          <w:szCs w:val="26"/>
          <w:u w:val="single"/>
        </w:rPr>
        <w:t>i</w:t>
      </w:r>
      <w:r w:rsidRPr="00AB3064">
        <w:rPr>
          <w:b/>
          <w:sz w:val="26"/>
          <w:szCs w:val="26"/>
          <w:u w:val="single"/>
        </w:rPr>
        <w:t xml:space="preserve"> budżetu Miasta</w:t>
      </w:r>
    </w:p>
    <w:tbl>
      <w:tblPr>
        <w:tblW w:w="1042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43"/>
        <w:gridCol w:w="236"/>
        <w:gridCol w:w="5245"/>
      </w:tblGrid>
      <w:tr w:rsidR="00AB3064" w:rsidRPr="00AB3064" w14:paraId="05DEF58D" w14:textId="77777777" w:rsidTr="005E6F55">
        <w:trPr>
          <w:trHeight w:val="650"/>
        </w:trPr>
        <w:tc>
          <w:tcPr>
            <w:tcW w:w="10424" w:type="dxa"/>
            <w:gridSpan w:val="3"/>
            <w:shd w:val="clear" w:color="auto" w:fill="auto"/>
          </w:tcPr>
          <w:p w14:paraId="08FF6D2B" w14:textId="77777777" w:rsidR="00801CB4" w:rsidRPr="00AB3064" w:rsidRDefault="00801CB4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jc w:val="both"/>
              <w:rPr>
                <w:bCs/>
                <w:sz w:val="16"/>
                <w:szCs w:val="16"/>
              </w:rPr>
            </w:pPr>
          </w:p>
          <w:p w14:paraId="4A0BBB53" w14:textId="77777777" w:rsidR="00ED1C81" w:rsidRPr="00AB3064" w:rsidRDefault="00ED1C81" w:rsidP="00805844">
            <w:pPr>
              <w:pStyle w:val="Podtytu"/>
              <w:numPr>
                <w:ilvl w:val="0"/>
                <w:numId w:val="30"/>
              </w:numPr>
              <w:tabs>
                <w:tab w:val="left" w:pos="0"/>
                <w:tab w:val="left" w:pos="9923"/>
              </w:tabs>
              <w:ind w:right="425"/>
              <w:jc w:val="both"/>
              <w:rPr>
                <w:bCs/>
                <w:sz w:val="16"/>
                <w:szCs w:val="16"/>
              </w:rPr>
            </w:pPr>
            <w:r w:rsidRPr="00AB3064">
              <w:rPr>
                <w:b/>
                <w:u w:val="single"/>
              </w:rPr>
              <w:t>Jednostki Realizujące</w:t>
            </w:r>
            <w:r w:rsidRPr="00AB3064">
              <w:rPr>
                <w:bCs/>
              </w:rPr>
              <w:t xml:space="preserve"> w celu dokonania zmian w </w:t>
            </w:r>
            <w:r w:rsidR="0012062E" w:rsidRPr="00AB3064">
              <w:t>WPF</w:t>
            </w:r>
            <w:r w:rsidRPr="00AB3064">
              <w:t xml:space="preserve"> </w:t>
            </w:r>
            <w:r w:rsidR="00E075E2" w:rsidRPr="00AB3064">
              <w:t>i/lub</w:t>
            </w:r>
            <w:r w:rsidRPr="00AB3064">
              <w:rPr>
                <w:bCs/>
              </w:rPr>
              <w:t xml:space="preserve"> w planie wydatków inwestycyjnych budżetu Miasta opracowują w konsultacji z </w:t>
            </w:r>
            <w:r w:rsidRPr="00AB3064">
              <w:rPr>
                <w:b/>
              </w:rPr>
              <w:t>Jednostką Nadzorującą</w:t>
            </w:r>
            <w:r w:rsidRPr="00AB3064">
              <w:rPr>
                <w:bCs/>
              </w:rPr>
              <w:t>:</w:t>
            </w:r>
          </w:p>
          <w:p w14:paraId="3F1E3B8A" w14:textId="77777777" w:rsidR="00ED1C81" w:rsidRPr="00AB3064" w:rsidRDefault="00ED1C81" w:rsidP="00805844">
            <w:pPr>
              <w:pStyle w:val="Podtytu"/>
              <w:tabs>
                <w:tab w:val="left" w:pos="9923"/>
              </w:tabs>
              <w:ind w:left="142" w:right="425"/>
              <w:rPr>
                <w:b/>
                <w:i/>
                <w:iCs/>
                <w:sz w:val="16"/>
                <w:szCs w:val="16"/>
                <w:u w:val="single"/>
              </w:rPr>
            </w:pPr>
          </w:p>
        </w:tc>
      </w:tr>
      <w:tr w:rsidR="00AB3064" w:rsidRPr="00AB3064" w14:paraId="7AF2F861" w14:textId="77777777" w:rsidTr="005E6F55">
        <w:trPr>
          <w:trHeight w:val="650"/>
        </w:trPr>
        <w:tc>
          <w:tcPr>
            <w:tcW w:w="4943" w:type="dxa"/>
            <w:shd w:val="clear" w:color="auto" w:fill="auto"/>
          </w:tcPr>
          <w:p w14:paraId="557EE296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AB3064">
              <w:rPr>
                <w:b/>
                <w:i/>
                <w:iCs/>
                <w:sz w:val="20"/>
                <w:szCs w:val="20"/>
                <w:u w:val="single"/>
              </w:rPr>
              <w:t xml:space="preserve">dla zadań  ujętych w WPF i/lub budżecie Miasta </w:t>
            </w:r>
          </w:p>
          <w:p w14:paraId="7FC76F74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C16AAD">
              <w:rPr>
                <w:b/>
                <w:i/>
                <w:iCs/>
                <w:sz w:val="20"/>
                <w:szCs w:val="20"/>
                <w:u w:val="single"/>
              </w:rPr>
              <w:t>oraz dla zadań z niezapłaconymi wymagalnymi  zobowiązaniami za rok poprzedni</w:t>
            </w:r>
          </w:p>
          <w:p w14:paraId="210BA29D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right="425"/>
              <w:rPr>
                <w:b/>
                <w:i/>
                <w:iCs/>
                <w:sz w:val="8"/>
                <w:szCs w:val="8"/>
                <w:u w:val="single"/>
              </w:rPr>
            </w:pPr>
          </w:p>
        </w:tc>
        <w:tc>
          <w:tcPr>
            <w:tcW w:w="236" w:type="dxa"/>
            <w:shd w:val="clear" w:color="auto" w:fill="auto"/>
          </w:tcPr>
          <w:p w14:paraId="566A230C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spacing w:line="360" w:lineRule="auto"/>
              <w:ind w:right="425"/>
              <w:jc w:val="both"/>
              <w:rPr>
                <w:bCs/>
                <w:u w:val="single"/>
              </w:rPr>
            </w:pPr>
          </w:p>
        </w:tc>
        <w:tc>
          <w:tcPr>
            <w:tcW w:w="5245" w:type="dxa"/>
            <w:shd w:val="clear" w:color="auto" w:fill="auto"/>
          </w:tcPr>
          <w:p w14:paraId="40CF5E2C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left="142" w:right="425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AB3064">
              <w:rPr>
                <w:b/>
                <w:i/>
                <w:iCs/>
                <w:sz w:val="20"/>
                <w:szCs w:val="20"/>
                <w:u w:val="single"/>
              </w:rPr>
              <w:t>dla zadań nowych</w:t>
            </w:r>
            <w:r w:rsidR="00D04E21" w:rsidRPr="00AB3064">
              <w:rPr>
                <w:b/>
                <w:i/>
                <w:iCs/>
                <w:sz w:val="20"/>
                <w:szCs w:val="20"/>
                <w:u w:val="single"/>
              </w:rPr>
              <w:t>, tj.</w:t>
            </w:r>
            <w:r w:rsidRPr="00AB3064">
              <w:rPr>
                <w:b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14:paraId="6E5C9D84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left="142" w:right="425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AB3064">
              <w:rPr>
                <w:b/>
                <w:i/>
                <w:iCs/>
                <w:sz w:val="20"/>
                <w:szCs w:val="20"/>
                <w:u w:val="single"/>
              </w:rPr>
              <w:t>nie ujętych w</w:t>
            </w:r>
            <w:r w:rsidR="00D357E8" w:rsidRPr="00AB3064">
              <w:rPr>
                <w:b/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AB3064">
              <w:rPr>
                <w:b/>
                <w:i/>
                <w:iCs/>
                <w:sz w:val="20"/>
                <w:szCs w:val="20"/>
                <w:u w:val="single"/>
              </w:rPr>
              <w:t>WPF i/lub budżecie Miasta</w:t>
            </w:r>
          </w:p>
          <w:p w14:paraId="7213C17E" w14:textId="77777777" w:rsidR="005107C2" w:rsidRPr="00AB3064" w:rsidRDefault="005107C2" w:rsidP="00805844">
            <w:pPr>
              <w:pStyle w:val="Podtytu"/>
              <w:tabs>
                <w:tab w:val="left" w:pos="9923"/>
              </w:tabs>
              <w:ind w:left="142" w:right="425"/>
              <w:rPr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AB3064" w:rsidRPr="00AB3064" w14:paraId="2B52B9BB" w14:textId="77777777" w:rsidTr="005E6F55">
        <w:trPr>
          <w:trHeight w:val="7748"/>
        </w:trPr>
        <w:tc>
          <w:tcPr>
            <w:tcW w:w="4943" w:type="dxa"/>
            <w:shd w:val="clear" w:color="auto" w:fill="auto"/>
          </w:tcPr>
          <w:p w14:paraId="562F99F2" w14:textId="049161AD" w:rsidR="00E57CF4" w:rsidRPr="00004203" w:rsidRDefault="005107C2" w:rsidP="00805844">
            <w:pPr>
              <w:pStyle w:val="Podtytu"/>
              <w:numPr>
                <w:ilvl w:val="2"/>
                <w:numId w:val="51"/>
              </w:numPr>
              <w:tabs>
                <w:tab w:val="left" w:pos="9923"/>
              </w:tabs>
              <w:ind w:left="318" w:right="425" w:hanging="284"/>
              <w:jc w:val="both"/>
              <w:rPr>
                <w:b/>
                <w:i/>
                <w:iCs/>
                <w:strike/>
                <w:sz w:val="22"/>
                <w:szCs w:val="22"/>
              </w:rPr>
            </w:pPr>
            <w:r w:rsidRPr="0065362F">
              <w:rPr>
                <w:b/>
                <w:sz w:val="22"/>
                <w:szCs w:val="22"/>
              </w:rPr>
              <w:t xml:space="preserve">Wnioski </w:t>
            </w:r>
            <w:r w:rsidR="00355206" w:rsidRPr="0065362F">
              <w:rPr>
                <w:b/>
                <w:sz w:val="22"/>
                <w:szCs w:val="22"/>
              </w:rPr>
              <w:t>o</w:t>
            </w:r>
            <w:r w:rsidRPr="0065362F">
              <w:rPr>
                <w:b/>
                <w:sz w:val="22"/>
                <w:szCs w:val="22"/>
              </w:rPr>
              <w:t xml:space="preserve"> zmian</w:t>
            </w:r>
            <w:r w:rsidR="00355206" w:rsidRPr="0065362F">
              <w:rPr>
                <w:b/>
                <w:sz w:val="22"/>
                <w:szCs w:val="22"/>
              </w:rPr>
              <w:t>y</w:t>
            </w:r>
            <w:r w:rsidRPr="0065362F">
              <w:rPr>
                <w:b/>
                <w:sz w:val="22"/>
                <w:szCs w:val="22"/>
              </w:rPr>
              <w:t xml:space="preserve"> w WPF</w:t>
            </w:r>
            <w:r w:rsidRPr="0065362F">
              <w:rPr>
                <w:sz w:val="22"/>
                <w:szCs w:val="22"/>
              </w:rPr>
              <w:t xml:space="preserve"> </w:t>
            </w:r>
            <w:r w:rsidR="001F349D" w:rsidRPr="00004203">
              <w:rPr>
                <w:b/>
                <w:sz w:val="22"/>
                <w:szCs w:val="22"/>
              </w:rPr>
              <w:t>-</w:t>
            </w:r>
            <w:r w:rsidR="000442F6" w:rsidRPr="00004203">
              <w:rPr>
                <w:b/>
                <w:sz w:val="22"/>
                <w:szCs w:val="22"/>
              </w:rPr>
              <w:t xml:space="preserve"> generowane </w:t>
            </w:r>
            <w:r w:rsidR="00817149" w:rsidRPr="00004203">
              <w:rPr>
                <w:b/>
                <w:sz w:val="22"/>
                <w:szCs w:val="22"/>
              </w:rPr>
              <w:t xml:space="preserve">są </w:t>
            </w:r>
            <w:r w:rsidR="000442F6" w:rsidRPr="00004203">
              <w:rPr>
                <w:b/>
                <w:sz w:val="22"/>
                <w:szCs w:val="22"/>
              </w:rPr>
              <w:t>z</w:t>
            </w:r>
            <w:r w:rsidR="00FB4E40" w:rsidRPr="00004203">
              <w:rPr>
                <w:b/>
                <w:sz w:val="22"/>
                <w:szCs w:val="22"/>
              </w:rPr>
              <w:t> </w:t>
            </w:r>
            <w:r w:rsidR="00FB01CD">
              <w:rPr>
                <w:b/>
                <w:sz w:val="22"/>
                <w:szCs w:val="22"/>
              </w:rPr>
              <w:t>s</w:t>
            </w:r>
            <w:r w:rsidR="000442F6" w:rsidRPr="00004203">
              <w:rPr>
                <w:b/>
                <w:sz w:val="22"/>
                <w:szCs w:val="22"/>
              </w:rPr>
              <w:t>ystemu STRADOM</w:t>
            </w:r>
            <w:r w:rsidR="00E075E2" w:rsidRPr="00004203">
              <w:rPr>
                <w:b/>
                <w:i/>
                <w:iCs/>
                <w:sz w:val="22"/>
                <w:szCs w:val="22"/>
              </w:rPr>
              <w:t>.</w:t>
            </w:r>
            <w:r w:rsidR="00FB4E40" w:rsidRPr="00004203">
              <w:rPr>
                <w:b/>
                <w:sz w:val="22"/>
                <w:szCs w:val="22"/>
              </w:rPr>
              <w:t xml:space="preserve"> </w:t>
            </w:r>
          </w:p>
          <w:p w14:paraId="28881EA4" w14:textId="7E6ECE4E" w:rsidR="00C248B0" w:rsidRDefault="00502F60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i/>
                <w:sz w:val="22"/>
                <w:szCs w:val="22"/>
              </w:rPr>
            </w:pPr>
            <w:r w:rsidRPr="0065362F">
              <w:rPr>
                <w:sz w:val="22"/>
                <w:szCs w:val="22"/>
              </w:rPr>
              <w:t>Zmiany niezwiązane z limitami wydatków</w:t>
            </w:r>
            <w:r w:rsidR="00FB4E40" w:rsidRPr="0065362F">
              <w:rPr>
                <w:sz w:val="22"/>
                <w:szCs w:val="22"/>
              </w:rPr>
              <w:t xml:space="preserve"> </w:t>
            </w:r>
            <w:r w:rsidR="00D6174F" w:rsidRPr="0065362F">
              <w:rPr>
                <w:sz w:val="22"/>
                <w:szCs w:val="22"/>
              </w:rPr>
              <w:t>i </w:t>
            </w:r>
            <w:r w:rsidRPr="0065362F">
              <w:rPr>
                <w:sz w:val="22"/>
                <w:szCs w:val="22"/>
              </w:rPr>
              <w:t>zobowiązań</w:t>
            </w:r>
            <w:r w:rsidR="000442F6" w:rsidRPr="0065362F">
              <w:rPr>
                <w:sz w:val="22"/>
                <w:szCs w:val="22"/>
              </w:rPr>
              <w:t xml:space="preserve"> (</w:t>
            </w:r>
            <w:r w:rsidR="000442F6" w:rsidRPr="00004203">
              <w:rPr>
                <w:b/>
                <w:sz w:val="22"/>
                <w:szCs w:val="22"/>
                <w:u w:val="single"/>
              </w:rPr>
              <w:t>w</w:t>
            </w:r>
            <w:r w:rsidR="00FB4E40" w:rsidRPr="00004203">
              <w:rPr>
                <w:b/>
                <w:sz w:val="22"/>
                <w:szCs w:val="22"/>
                <w:u w:val="single"/>
              </w:rPr>
              <w:t xml:space="preserve"> </w:t>
            </w:r>
            <w:r w:rsidR="000442F6" w:rsidRPr="00004203">
              <w:rPr>
                <w:b/>
                <w:sz w:val="22"/>
                <w:szCs w:val="22"/>
                <w:u w:val="single"/>
              </w:rPr>
              <w:t>tym dotyczące</w:t>
            </w:r>
            <w:r w:rsidR="00215573">
              <w:rPr>
                <w:b/>
                <w:sz w:val="22"/>
                <w:szCs w:val="22"/>
                <w:u w:val="single"/>
              </w:rPr>
              <w:t xml:space="preserve"> zmian</w:t>
            </w:r>
            <w:r w:rsidR="00FB01CD">
              <w:rPr>
                <w:sz w:val="22"/>
                <w:szCs w:val="22"/>
              </w:rPr>
              <w:t>:</w:t>
            </w:r>
            <w:r w:rsidR="00215573">
              <w:rPr>
                <w:sz w:val="22"/>
                <w:szCs w:val="22"/>
              </w:rPr>
              <w:t xml:space="preserve"> </w:t>
            </w:r>
            <w:r w:rsidR="000442F6" w:rsidRPr="0065362F">
              <w:rPr>
                <w:sz w:val="22"/>
                <w:szCs w:val="22"/>
              </w:rPr>
              <w:t>nazwy</w:t>
            </w:r>
            <w:r w:rsidR="00CA4362" w:rsidRPr="0065362F">
              <w:rPr>
                <w:sz w:val="22"/>
                <w:szCs w:val="22"/>
              </w:rPr>
              <w:t>, celu</w:t>
            </w:r>
            <w:r w:rsidR="00EB5B35">
              <w:rPr>
                <w:sz w:val="22"/>
                <w:szCs w:val="22"/>
              </w:rPr>
              <w:t xml:space="preserve">, </w:t>
            </w:r>
            <w:r w:rsidR="00EB5B35" w:rsidRPr="00215573">
              <w:rPr>
                <w:sz w:val="22"/>
                <w:szCs w:val="22"/>
              </w:rPr>
              <w:t>zakresu całkowitego</w:t>
            </w:r>
            <w:r w:rsidR="00EB5B35">
              <w:rPr>
                <w:sz w:val="22"/>
                <w:szCs w:val="22"/>
              </w:rPr>
              <w:t xml:space="preserve"> Zad</w:t>
            </w:r>
            <w:r w:rsidR="000442F6" w:rsidRPr="0065362F">
              <w:rPr>
                <w:sz w:val="22"/>
                <w:szCs w:val="22"/>
              </w:rPr>
              <w:t>ania</w:t>
            </w:r>
            <w:r w:rsidR="00CA4362" w:rsidRPr="0065362F">
              <w:rPr>
                <w:sz w:val="22"/>
                <w:szCs w:val="22"/>
              </w:rPr>
              <w:t xml:space="preserve"> bez zmiany jego</w:t>
            </w:r>
            <w:r w:rsidR="0015250F">
              <w:rPr>
                <w:sz w:val="22"/>
                <w:szCs w:val="22"/>
              </w:rPr>
              <w:t xml:space="preserve"> przedmiotu lub / i </w:t>
            </w:r>
            <w:r w:rsidR="00CA4362" w:rsidRPr="0065362F">
              <w:rPr>
                <w:sz w:val="22"/>
                <w:szCs w:val="22"/>
              </w:rPr>
              <w:t>treści ekonomicznej</w:t>
            </w:r>
            <w:r w:rsidR="000442F6" w:rsidRPr="0065362F">
              <w:rPr>
                <w:sz w:val="22"/>
                <w:szCs w:val="22"/>
              </w:rPr>
              <w:t>)</w:t>
            </w:r>
            <w:r w:rsidRPr="0065362F">
              <w:rPr>
                <w:sz w:val="22"/>
                <w:szCs w:val="22"/>
              </w:rPr>
              <w:t xml:space="preserve"> należy </w:t>
            </w:r>
            <w:r w:rsidR="00387D28" w:rsidRPr="0065362F">
              <w:rPr>
                <w:sz w:val="22"/>
                <w:szCs w:val="22"/>
              </w:rPr>
              <w:t>prz</w:t>
            </w:r>
            <w:r w:rsidR="009E60DD" w:rsidRPr="0065362F">
              <w:rPr>
                <w:sz w:val="22"/>
                <w:szCs w:val="22"/>
              </w:rPr>
              <w:t>edstawi</w:t>
            </w:r>
            <w:r w:rsidR="00CA4362" w:rsidRPr="0065362F">
              <w:rPr>
                <w:sz w:val="22"/>
                <w:szCs w:val="22"/>
              </w:rPr>
              <w:t>a</w:t>
            </w:r>
            <w:r w:rsidR="009E60DD" w:rsidRPr="0065362F">
              <w:rPr>
                <w:sz w:val="22"/>
                <w:szCs w:val="22"/>
              </w:rPr>
              <w:t>ć</w:t>
            </w:r>
            <w:r w:rsidRPr="0065362F">
              <w:rPr>
                <w:sz w:val="22"/>
                <w:szCs w:val="22"/>
              </w:rPr>
              <w:t xml:space="preserve"> na piśmie </w:t>
            </w:r>
            <w:r w:rsidR="00572C85" w:rsidRPr="0065362F">
              <w:rPr>
                <w:sz w:val="22"/>
                <w:szCs w:val="22"/>
              </w:rPr>
              <w:t xml:space="preserve">skierowanym </w:t>
            </w:r>
            <w:r w:rsidRPr="0065362F">
              <w:rPr>
                <w:sz w:val="22"/>
                <w:szCs w:val="22"/>
              </w:rPr>
              <w:t xml:space="preserve">do </w:t>
            </w:r>
            <w:r w:rsidR="00EB5B35">
              <w:rPr>
                <w:sz w:val="22"/>
                <w:szCs w:val="22"/>
              </w:rPr>
              <w:t xml:space="preserve">SI </w:t>
            </w:r>
            <w:r w:rsidR="00A34502" w:rsidRPr="00215573">
              <w:rPr>
                <w:sz w:val="22"/>
                <w:szCs w:val="22"/>
              </w:rPr>
              <w:t>wraz z Tabelą zmian –</w:t>
            </w:r>
            <w:r w:rsidR="00387D28" w:rsidRPr="00215573">
              <w:rPr>
                <w:sz w:val="22"/>
                <w:szCs w:val="22"/>
              </w:rPr>
              <w:t xml:space="preserve"> </w:t>
            </w:r>
            <w:r w:rsidR="004066FB" w:rsidRPr="00215573">
              <w:rPr>
                <w:sz w:val="22"/>
                <w:szCs w:val="22"/>
              </w:rPr>
              <w:t>z</w:t>
            </w:r>
            <w:r w:rsidR="00A34502" w:rsidRPr="00215573">
              <w:rPr>
                <w:sz w:val="22"/>
                <w:szCs w:val="22"/>
              </w:rPr>
              <w:t> Załącznika</w:t>
            </w:r>
            <w:r w:rsidR="004066FB" w:rsidRPr="00215573">
              <w:rPr>
                <w:sz w:val="22"/>
                <w:szCs w:val="22"/>
              </w:rPr>
              <w:t xml:space="preserve"> nr </w:t>
            </w:r>
            <w:r w:rsidR="00A34502" w:rsidRPr="00215573">
              <w:rPr>
                <w:sz w:val="22"/>
                <w:szCs w:val="22"/>
              </w:rPr>
              <w:t>3 do</w:t>
            </w:r>
            <w:r w:rsidR="004066FB" w:rsidRPr="00215573">
              <w:rPr>
                <w:sz w:val="22"/>
                <w:szCs w:val="22"/>
              </w:rPr>
              <w:t xml:space="preserve"> niniejszej </w:t>
            </w:r>
            <w:r w:rsidR="00106DAF" w:rsidRPr="00215573">
              <w:rPr>
                <w:sz w:val="22"/>
                <w:szCs w:val="22"/>
              </w:rPr>
              <w:t>Instrukcji</w:t>
            </w:r>
            <w:r w:rsidR="00817149" w:rsidRPr="00215573">
              <w:rPr>
                <w:sz w:val="22"/>
                <w:szCs w:val="22"/>
              </w:rPr>
              <w:t xml:space="preserve"> (tylko przy zmianie nazwy zadania)</w:t>
            </w:r>
            <w:r w:rsidR="004066FB" w:rsidRPr="00215573">
              <w:rPr>
                <w:i/>
                <w:sz w:val="22"/>
                <w:szCs w:val="22"/>
              </w:rPr>
              <w:t>.</w:t>
            </w:r>
          </w:p>
          <w:p w14:paraId="02E440FD" w14:textId="77777777" w:rsidR="00384243" w:rsidRDefault="00384243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i/>
                <w:sz w:val="22"/>
                <w:szCs w:val="22"/>
              </w:rPr>
            </w:pPr>
          </w:p>
          <w:p w14:paraId="7B31CABA" w14:textId="3A964D12" w:rsidR="00E57CF4" w:rsidRDefault="00447D41" w:rsidP="00447D41">
            <w:pPr>
              <w:pStyle w:val="Podtytu"/>
              <w:numPr>
                <w:ilvl w:val="2"/>
                <w:numId w:val="51"/>
              </w:numPr>
              <w:tabs>
                <w:tab w:val="left" w:pos="9923"/>
              </w:tabs>
              <w:ind w:left="318" w:right="425" w:hanging="284"/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W</w:t>
            </w:r>
            <w:r w:rsidR="00384243" w:rsidRPr="00004203">
              <w:rPr>
                <w:b/>
                <w:sz w:val="22"/>
                <w:szCs w:val="22"/>
                <w:u w:val="single"/>
              </w:rPr>
              <w:t>zory wniosków nr 7, 8, 9 i 10 dotyczące zmian w budżecie Miasta generowane są z systemu STRADOM.</w:t>
            </w:r>
          </w:p>
          <w:p w14:paraId="246B30B6" w14:textId="77777777" w:rsidR="005D66DE" w:rsidRPr="006E7ABD" w:rsidDel="00817149" w:rsidRDefault="005D66DE" w:rsidP="00805844">
            <w:pPr>
              <w:pStyle w:val="Podtytu"/>
              <w:tabs>
                <w:tab w:val="left" w:pos="9923"/>
              </w:tabs>
              <w:ind w:left="318" w:right="425"/>
              <w:jc w:val="both"/>
              <w:rPr>
                <w:del w:id="3" w:author="Agnieszka Janik" w:date="2019-06-03T19:51:00Z"/>
                <w:b/>
                <w:sz w:val="22"/>
                <w:szCs w:val="22"/>
                <w:u w:val="single"/>
              </w:rPr>
            </w:pPr>
          </w:p>
          <w:p w14:paraId="3A50D185" w14:textId="7469BFDA" w:rsidR="006E7ABD" w:rsidRPr="006E7ABD" w:rsidRDefault="005107C2" w:rsidP="00805844">
            <w:pPr>
              <w:pStyle w:val="Podtytu"/>
              <w:tabs>
                <w:tab w:val="left" w:pos="9923"/>
              </w:tabs>
              <w:ind w:left="318" w:right="425"/>
              <w:jc w:val="both"/>
              <w:rPr>
                <w:b/>
                <w:i/>
                <w:sz w:val="22"/>
                <w:szCs w:val="22"/>
              </w:rPr>
            </w:pPr>
            <w:r w:rsidRPr="00384243">
              <w:rPr>
                <w:b/>
                <w:sz w:val="22"/>
                <w:szCs w:val="22"/>
              </w:rPr>
              <w:t>Wnioski do</w:t>
            </w:r>
            <w:r w:rsidR="00737B9C" w:rsidRPr="00384243">
              <w:rPr>
                <w:b/>
                <w:sz w:val="22"/>
                <w:szCs w:val="22"/>
              </w:rPr>
              <w:t xml:space="preserve">tyczące zmian w roku budżetowym </w:t>
            </w:r>
            <w:r w:rsidRPr="00384243">
              <w:rPr>
                <w:b/>
                <w:sz w:val="22"/>
                <w:szCs w:val="22"/>
              </w:rPr>
              <w:t xml:space="preserve">dla zadań inwestycyjnych wieloletnich </w:t>
            </w:r>
            <w:r w:rsidR="00390DCC" w:rsidRPr="00384243">
              <w:rPr>
                <w:b/>
                <w:sz w:val="22"/>
                <w:szCs w:val="22"/>
              </w:rPr>
              <w:t>-</w:t>
            </w:r>
            <w:r w:rsidRPr="00384243">
              <w:rPr>
                <w:b/>
                <w:sz w:val="22"/>
                <w:szCs w:val="22"/>
              </w:rPr>
              <w:t xml:space="preserve"> </w:t>
            </w:r>
            <w:r w:rsidRPr="00384243">
              <w:rPr>
                <w:bCs/>
                <w:sz w:val="22"/>
                <w:szCs w:val="22"/>
              </w:rPr>
              <w:t xml:space="preserve">na </w:t>
            </w:r>
            <w:r w:rsidR="00817149" w:rsidRPr="006E7ABD">
              <w:rPr>
                <w:b/>
                <w:bCs/>
                <w:sz w:val="22"/>
                <w:szCs w:val="22"/>
              </w:rPr>
              <w:t xml:space="preserve">wzorze wniosku </w:t>
            </w:r>
            <w:r w:rsidRPr="006E7ABD">
              <w:rPr>
                <w:b/>
                <w:bCs/>
                <w:sz w:val="22"/>
                <w:szCs w:val="22"/>
              </w:rPr>
              <w:t xml:space="preserve">nr </w:t>
            </w:r>
            <w:r w:rsidR="00DA731B" w:rsidRPr="006E7ABD">
              <w:rPr>
                <w:b/>
                <w:bCs/>
                <w:sz w:val="22"/>
                <w:szCs w:val="22"/>
              </w:rPr>
              <w:t>9</w:t>
            </w:r>
            <w:r w:rsidRPr="00384243">
              <w:rPr>
                <w:bCs/>
                <w:sz w:val="22"/>
                <w:szCs w:val="22"/>
              </w:rPr>
              <w:t xml:space="preserve"> lub </w:t>
            </w:r>
            <w:r w:rsidR="00EF474E" w:rsidRPr="00384243">
              <w:rPr>
                <w:bCs/>
                <w:sz w:val="22"/>
                <w:szCs w:val="22"/>
              </w:rPr>
              <w:t xml:space="preserve">w przypadku konieczności wyłączenia ogólnych zasad </w:t>
            </w:r>
            <w:r w:rsidR="00C03A6C" w:rsidRPr="00384243">
              <w:rPr>
                <w:bCs/>
                <w:sz w:val="22"/>
                <w:szCs w:val="22"/>
              </w:rPr>
              <w:t xml:space="preserve">realizacji budżetu </w:t>
            </w:r>
            <w:r w:rsidR="00EF474E" w:rsidRPr="00384243">
              <w:rPr>
                <w:bCs/>
                <w:sz w:val="22"/>
                <w:szCs w:val="22"/>
              </w:rPr>
              <w:t xml:space="preserve">wymienionych w zał. nr </w:t>
            </w:r>
            <w:r w:rsidR="001955DE" w:rsidRPr="00384243">
              <w:rPr>
                <w:bCs/>
                <w:sz w:val="22"/>
                <w:szCs w:val="22"/>
              </w:rPr>
              <w:t>1</w:t>
            </w:r>
            <w:r w:rsidR="000D664F" w:rsidRPr="00384243">
              <w:rPr>
                <w:bCs/>
                <w:sz w:val="22"/>
                <w:szCs w:val="22"/>
              </w:rPr>
              <w:t xml:space="preserve"> zarządzenia PMK</w:t>
            </w:r>
            <w:r w:rsidR="005311E5" w:rsidRPr="00384243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5E3AF7" w:rsidRPr="00384243">
              <w:rPr>
                <w:bCs/>
                <w:i/>
                <w:iCs/>
                <w:sz w:val="22"/>
                <w:szCs w:val="22"/>
              </w:rPr>
              <w:t>ws. sporządzania WPF oraz planowania i realizacji budżetu Miasta</w:t>
            </w:r>
            <w:r w:rsidR="005E3AF7" w:rsidRPr="00384243">
              <w:rPr>
                <w:rFonts w:ascii="(Użyj czcionki tekstu azjatycki" w:hAnsi="(Użyj czcionki tekstu azjatycki"/>
                <w:i/>
                <w:iCs/>
                <w:sz w:val="22"/>
                <w:szCs w:val="22"/>
              </w:rPr>
              <w:t xml:space="preserve"> Krakowa</w:t>
            </w:r>
            <w:ins w:id="4" w:author="Agnieszka Janik" w:date="2019-06-03T20:14:00Z">
              <w:r w:rsidR="00384243" w:rsidRPr="00004203">
                <w:rPr>
                  <w:i/>
                  <w:sz w:val="22"/>
                  <w:szCs w:val="22"/>
                </w:rPr>
                <w:t xml:space="preserve"> </w:t>
              </w:r>
            </w:ins>
            <w:del w:id="5" w:author="Agnieszka Janik" w:date="2019-06-03T19:50:00Z">
              <w:r w:rsidR="005311E5" w:rsidRPr="00004203" w:rsidDel="00817149">
                <w:rPr>
                  <w:b/>
                  <w:sz w:val="22"/>
                  <w:szCs w:val="22"/>
                </w:rPr>
                <w:delText xml:space="preserve"> </w:delText>
              </w:r>
            </w:del>
            <w:r w:rsidR="00390DCC" w:rsidRPr="00004203">
              <w:rPr>
                <w:b/>
                <w:sz w:val="22"/>
                <w:szCs w:val="22"/>
              </w:rPr>
              <w:t xml:space="preserve">Wnioski dotyczące zmian w roku budżetowym z wyłączeniem ogólnych zasad </w:t>
            </w:r>
            <w:r w:rsidR="00556149" w:rsidRPr="00384243">
              <w:rPr>
                <w:b/>
                <w:sz w:val="22"/>
                <w:szCs w:val="22"/>
              </w:rPr>
              <w:t xml:space="preserve">realizacji budżetu </w:t>
            </w:r>
            <w:r w:rsidR="00390DCC" w:rsidRPr="00384243">
              <w:rPr>
                <w:b/>
                <w:sz w:val="22"/>
                <w:szCs w:val="22"/>
              </w:rPr>
              <w:t>dla zadań inwestycyjnych wieloletnich</w:t>
            </w:r>
            <w:r w:rsidR="00390DCC" w:rsidRPr="00384243">
              <w:rPr>
                <w:bCs/>
                <w:sz w:val="22"/>
                <w:szCs w:val="22"/>
              </w:rPr>
              <w:t xml:space="preserve"> </w:t>
            </w:r>
            <w:r w:rsidRPr="005D66DE">
              <w:rPr>
                <w:bCs/>
                <w:sz w:val="22"/>
                <w:szCs w:val="22"/>
              </w:rPr>
              <w:t>-</w:t>
            </w:r>
            <w:r w:rsidRPr="00215573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6E7ABD">
              <w:rPr>
                <w:b/>
                <w:bCs/>
                <w:sz w:val="22"/>
                <w:szCs w:val="22"/>
              </w:rPr>
              <w:t xml:space="preserve">na </w:t>
            </w:r>
            <w:r w:rsidR="000C45F2" w:rsidRPr="006E7ABD">
              <w:rPr>
                <w:b/>
                <w:bCs/>
                <w:sz w:val="22"/>
                <w:szCs w:val="22"/>
              </w:rPr>
              <w:t xml:space="preserve">wzorze wniosku </w:t>
            </w:r>
            <w:r w:rsidRPr="006E7ABD">
              <w:rPr>
                <w:b/>
                <w:bCs/>
                <w:sz w:val="22"/>
                <w:szCs w:val="22"/>
              </w:rPr>
              <w:t xml:space="preserve">nr </w:t>
            </w:r>
            <w:r w:rsidR="00A80531" w:rsidRPr="006E7ABD">
              <w:rPr>
                <w:b/>
                <w:bCs/>
                <w:sz w:val="22"/>
                <w:szCs w:val="22"/>
              </w:rPr>
              <w:t>1</w:t>
            </w:r>
            <w:r w:rsidR="00DA731B" w:rsidRPr="006E7ABD">
              <w:rPr>
                <w:b/>
                <w:bCs/>
                <w:sz w:val="22"/>
                <w:szCs w:val="22"/>
              </w:rPr>
              <w:t>0</w:t>
            </w:r>
            <w:r w:rsidR="000C45F2" w:rsidRPr="006E7ABD">
              <w:rPr>
                <w:b/>
                <w:bCs/>
                <w:sz w:val="22"/>
                <w:szCs w:val="22"/>
              </w:rPr>
              <w:t>.</w:t>
            </w:r>
          </w:p>
          <w:p w14:paraId="21A9C2EA" w14:textId="0DF7D929" w:rsidR="00384243" w:rsidRPr="006E7ABD" w:rsidRDefault="00447D41" w:rsidP="00447D41">
            <w:pPr>
              <w:pStyle w:val="Podtytu"/>
              <w:numPr>
                <w:ilvl w:val="2"/>
                <w:numId w:val="51"/>
              </w:numPr>
              <w:tabs>
                <w:tab w:val="left" w:pos="9923"/>
              </w:tabs>
              <w:ind w:left="318" w:right="425" w:hanging="284"/>
              <w:jc w:val="both"/>
              <w:rPr>
                <w:i/>
                <w:color w:val="FF0000"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W</w:t>
            </w:r>
            <w:r w:rsidR="00384243" w:rsidRPr="006E7ABD">
              <w:rPr>
                <w:b/>
                <w:iCs/>
                <w:sz w:val="22"/>
                <w:szCs w:val="22"/>
              </w:rPr>
              <w:t xml:space="preserve">nioski </w:t>
            </w:r>
            <w:r w:rsidR="00384243" w:rsidRPr="006E7ABD">
              <w:rPr>
                <w:b/>
                <w:sz w:val="22"/>
                <w:szCs w:val="22"/>
              </w:rPr>
              <w:t xml:space="preserve">dotyczące zmian w roku budżetowym dla zadań inwestycyjnych rocznych </w:t>
            </w:r>
            <w:r w:rsidR="00384243" w:rsidRPr="006E7ABD">
              <w:rPr>
                <w:bCs/>
                <w:sz w:val="22"/>
                <w:szCs w:val="22"/>
              </w:rPr>
              <w:t xml:space="preserve">- na wzorze wniosku nr 7 lub w przypadku konieczności wyłączenia ogólnych zasad realizacji budżetu wymienionych w zał. nr 1 zarządzenia PMK </w:t>
            </w:r>
            <w:r w:rsidR="00384243" w:rsidRPr="006E7ABD">
              <w:rPr>
                <w:bCs/>
                <w:i/>
                <w:iCs/>
                <w:sz w:val="22"/>
                <w:szCs w:val="22"/>
              </w:rPr>
              <w:t>ws. sporządzania WPF oraz planowania i realizacji budżetu Miasta</w:t>
            </w:r>
            <w:r w:rsidR="00384243" w:rsidRPr="006E7ABD">
              <w:rPr>
                <w:rFonts w:ascii="(Użyj czcionki tekstu azjatycki" w:hAnsi="(Użyj czcionki tekstu azjatycki"/>
                <w:i/>
                <w:iCs/>
                <w:sz w:val="22"/>
                <w:szCs w:val="22"/>
              </w:rPr>
              <w:t xml:space="preserve"> Krakowa</w:t>
            </w:r>
            <w:r w:rsidR="00384243" w:rsidRPr="006E7ABD">
              <w:rPr>
                <w:b/>
                <w:sz w:val="22"/>
                <w:szCs w:val="22"/>
              </w:rPr>
              <w:t xml:space="preserve"> Wnioski dotyczące zmian w roku budżetowym z wyłączeniem ogólnych zasad realizacji budżetu dla zadań inwestycyjnych rocznych </w:t>
            </w:r>
            <w:r w:rsidR="00384243" w:rsidRPr="006E7ABD">
              <w:rPr>
                <w:bCs/>
                <w:sz w:val="22"/>
                <w:szCs w:val="22"/>
              </w:rPr>
              <w:t xml:space="preserve">- </w:t>
            </w:r>
            <w:r w:rsidR="00384243" w:rsidRPr="006E7ABD">
              <w:rPr>
                <w:b/>
                <w:bCs/>
                <w:sz w:val="22"/>
                <w:szCs w:val="22"/>
              </w:rPr>
              <w:t>na wzorze wniosku nr 8.</w:t>
            </w:r>
          </w:p>
          <w:p w14:paraId="21E764A6" w14:textId="77777777" w:rsidR="000C45F2" w:rsidRPr="00384243" w:rsidRDefault="000C45F2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/>
                <w:sz w:val="22"/>
                <w:szCs w:val="22"/>
              </w:rPr>
            </w:pPr>
          </w:p>
          <w:p w14:paraId="4180C6A4" w14:textId="161455F7" w:rsidR="00394D9F" w:rsidRDefault="00384243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sz w:val="22"/>
                <w:szCs w:val="22"/>
              </w:rPr>
            </w:pPr>
            <w:r w:rsidRPr="00384243">
              <w:rPr>
                <w:bCs/>
                <w:sz w:val="22"/>
                <w:szCs w:val="22"/>
              </w:rPr>
              <w:t xml:space="preserve">Powyższe </w:t>
            </w:r>
            <w:r w:rsidR="005107C2" w:rsidRPr="00384243">
              <w:rPr>
                <w:sz w:val="22"/>
                <w:szCs w:val="22"/>
              </w:rPr>
              <w:t xml:space="preserve">Wnioski </w:t>
            </w:r>
            <w:r w:rsidR="00A86674" w:rsidRPr="00384243">
              <w:rPr>
                <w:sz w:val="22"/>
                <w:szCs w:val="22"/>
              </w:rPr>
              <w:t xml:space="preserve">i dokumenty </w:t>
            </w:r>
            <w:r w:rsidR="005107C2" w:rsidRPr="00384243">
              <w:rPr>
                <w:sz w:val="22"/>
                <w:szCs w:val="22"/>
              </w:rPr>
              <w:t xml:space="preserve">należy </w:t>
            </w:r>
            <w:r w:rsidR="005D544A" w:rsidRPr="00384243">
              <w:rPr>
                <w:sz w:val="22"/>
                <w:szCs w:val="22"/>
              </w:rPr>
              <w:t>składać</w:t>
            </w:r>
            <w:r w:rsidR="005107C2" w:rsidRPr="00384243">
              <w:rPr>
                <w:sz w:val="22"/>
                <w:szCs w:val="22"/>
              </w:rPr>
              <w:t xml:space="preserve"> </w:t>
            </w:r>
            <w:r w:rsidR="005107C2" w:rsidRPr="00384243">
              <w:rPr>
                <w:b/>
                <w:sz w:val="22"/>
                <w:szCs w:val="22"/>
                <w:u w:val="single"/>
              </w:rPr>
              <w:t xml:space="preserve">do </w:t>
            </w:r>
            <w:r w:rsidR="00EB5B35" w:rsidRPr="00384243">
              <w:rPr>
                <w:b/>
                <w:sz w:val="22"/>
                <w:szCs w:val="22"/>
                <w:u w:val="single"/>
              </w:rPr>
              <w:t>SI</w:t>
            </w:r>
            <w:r w:rsidR="005107C2" w:rsidRPr="00384243">
              <w:rPr>
                <w:sz w:val="22"/>
                <w:szCs w:val="22"/>
              </w:rPr>
              <w:t>.</w:t>
            </w:r>
          </w:p>
          <w:p w14:paraId="04515DD2" w14:textId="77777777" w:rsidR="000D606B" w:rsidRDefault="000D606B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sz w:val="22"/>
                <w:szCs w:val="22"/>
              </w:rPr>
            </w:pPr>
          </w:p>
          <w:p w14:paraId="4583A74A" w14:textId="72AA1E34" w:rsidR="000D606B" w:rsidRPr="0065362F" w:rsidRDefault="000D606B" w:rsidP="00805844">
            <w:pPr>
              <w:pStyle w:val="Podtytu"/>
              <w:tabs>
                <w:tab w:val="left" w:pos="9923"/>
              </w:tabs>
              <w:ind w:right="425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14:paraId="66B590EE" w14:textId="77777777" w:rsidR="005107C2" w:rsidRPr="0065362F" w:rsidRDefault="005107C2" w:rsidP="00805844">
            <w:pPr>
              <w:pStyle w:val="Podtytu"/>
              <w:tabs>
                <w:tab w:val="left" w:pos="9923"/>
              </w:tabs>
              <w:spacing w:line="360" w:lineRule="auto"/>
              <w:ind w:right="425"/>
              <w:jc w:val="both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5245" w:type="dxa"/>
            <w:shd w:val="clear" w:color="auto" w:fill="auto"/>
          </w:tcPr>
          <w:p w14:paraId="30520A3A" w14:textId="6B70FF0E" w:rsidR="005F020C" w:rsidRPr="0065362F" w:rsidRDefault="005107C2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jc w:val="both"/>
              <w:rPr>
                <w:ins w:id="6" w:author="Agnieszka Janik" w:date="2019-06-03T20:49:00Z"/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</w:pPr>
            <w:r w:rsidRPr="0065362F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 xml:space="preserve">Dla zadań </w:t>
            </w:r>
            <w:r w:rsidR="00394D9F" w:rsidRPr="0065362F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>rocznych</w:t>
            </w:r>
            <w:r w:rsidR="00215573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>:</w:t>
            </w:r>
            <w:r w:rsidR="00394D9F" w:rsidRPr="0065362F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 xml:space="preserve"> </w:t>
            </w:r>
          </w:p>
          <w:p w14:paraId="6B5D1840" w14:textId="62F63D5A" w:rsid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right="425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wygenerowane z s</w:t>
            </w:r>
            <w:r w:rsidR="00004203">
              <w:rPr>
                <w:b/>
                <w:bCs/>
                <w:iCs/>
                <w:sz w:val="22"/>
                <w:szCs w:val="22"/>
              </w:rPr>
              <w:t>ystemu</w:t>
            </w:r>
            <w:r w:rsidR="005F020C" w:rsidRPr="005F020C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860D87" w:rsidRPr="005F020C">
              <w:rPr>
                <w:b/>
                <w:bCs/>
                <w:iCs/>
                <w:sz w:val="22"/>
                <w:szCs w:val="22"/>
              </w:rPr>
              <w:t>STRADOM</w:t>
            </w:r>
            <w:r w:rsidR="00A37279" w:rsidRPr="005F020C">
              <w:rPr>
                <w:bCs/>
                <w:iCs/>
                <w:sz w:val="22"/>
                <w:szCs w:val="22"/>
              </w:rPr>
              <w:t>:</w:t>
            </w:r>
            <w:ins w:id="7" w:author="Agnieszka Janik" w:date="2019-06-03T20:49:00Z">
              <w:r w:rsidR="005F020C" w:rsidRPr="005F020C">
                <w:rPr>
                  <w:bCs/>
                  <w:iCs/>
                  <w:sz w:val="22"/>
                  <w:szCs w:val="22"/>
                </w:rPr>
                <w:t xml:space="preserve"> </w:t>
              </w:r>
            </w:ins>
          </w:p>
          <w:p w14:paraId="58D49D07" w14:textId="21A6DD1C" w:rsidR="000D606B" w:rsidRPr="00004203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trike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- </w:t>
            </w:r>
            <w:r w:rsidR="00004203">
              <w:rPr>
                <w:bCs/>
                <w:iCs/>
                <w:sz w:val="22"/>
                <w:szCs w:val="22"/>
              </w:rPr>
              <w:t>Raport Z</w:t>
            </w:r>
            <w:r w:rsidR="00A37279" w:rsidRPr="0065362F">
              <w:rPr>
                <w:bCs/>
                <w:iCs/>
                <w:sz w:val="22"/>
                <w:szCs w:val="22"/>
              </w:rPr>
              <w:t>akres</w:t>
            </w:r>
            <w:r w:rsidR="005F020C">
              <w:rPr>
                <w:bCs/>
                <w:iCs/>
                <w:sz w:val="22"/>
                <w:szCs w:val="22"/>
              </w:rPr>
              <w:t>u</w:t>
            </w:r>
            <w:r w:rsidR="00004203">
              <w:rPr>
                <w:bCs/>
                <w:iCs/>
                <w:sz w:val="22"/>
                <w:szCs w:val="22"/>
              </w:rPr>
              <w:t xml:space="preserve"> R</w:t>
            </w:r>
            <w:r w:rsidR="00A37279" w:rsidRPr="0065362F">
              <w:rPr>
                <w:bCs/>
                <w:iCs/>
                <w:sz w:val="22"/>
                <w:szCs w:val="22"/>
              </w:rPr>
              <w:t>zeczow</w:t>
            </w:r>
            <w:r w:rsidR="005F020C">
              <w:rPr>
                <w:bCs/>
                <w:iCs/>
                <w:sz w:val="22"/>
                <w:szCs w:val="22"/>
              </w:rPr>
              <w:t>ego</w:t>
            </w:r>
            <w:r w:rsidR="00A37279" w:rsidRPr="0065362F">
              <w:rPr>
                <w:bCs/>
                <w:iCs/>
                <w:sz w:val="22"/>
                <w:szCs w:val="22"/>
              </w:rPr>
              <w:t xml:space="preserve">, </w:t>
            </w:r>
          </w:p>
          <w:p w14:paraId="3AFFF6C7" w14:textId="3DB71204" w:rsidR="000D606B" w:rsidRP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color w:val="FF0000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- </w:t>
            </w:r>
            <w:r w:rsidRPr="0065362F">
              <w:rPr>
                <w:b/>
                <w:iCs/>
                <w:sz w:val="22"/>
                <w:szCs w:val="22"/>
              </w:rPr>
              <w:t xml:space="preserve">wnioski </w:t>
            </w:r>
            <w:r w:rsidRPr="0065362F">
              <w:rPr>
                <w:b/>
                <w:sz w:val="22"/>
                <w:szCs w:val="22"/>
              </w:rPr>
              <w:t xml:space="preserve">dotyczące zmian w roku budżetowym dla zadań inwestycyjnych rocznych </w:t>
            </w:r>
            <w:r w:rsidRPr="0065362F">
              <w:rPr>
                <w:bCs/>
                <w:sz w:val="22"/>
                <w:szCs w:val="22"/>
              </w:rPr>
              <w:t xml:space="preserve">- na </w:t>
            </w:r>
            <w:r w:rsidRPr="006E7ABD">
              <w:rPr>
                <w:b/>
                <w:bCs/>
                <w:sz w:val="22"/>
                <w:szCs w:val="22"/>
              </w:rPr>
              <w:t xml:space="preserve">wzorze wniosku nr 7 lub </w:t>
            </w:r>
            <w:r w:rsidRPr="0065362F">
              <w:rPr>
                <w:bCs/>
                <w:sz w:val="22"/>
                <w:szCs w:val="22"/>
              </w:rPr>
              <w:t>w przypadku konieczności wyłączenia ogólnych zasad realizacji budżetu wymienionych w zał. nr 1 zarządzenia PMK</w:t>
            </w:r>
            <w:r w:rsidRPr="0065362F">
              <w:rPr>
                <w:bCs/>
                <w:i/>
                <w:iCs/>
                <w:sz w:val="22"/>
                <w:szCs w:val="22"/>
              </w:rPr>
              <w:t xml:space="preserve"> ws. sporządzania WPF oraz planowania i realizacji budżetu Miasta</w:t>
            </w:r>
            <w:r w:rsidRPr="0065362F">
              <w:rPr>
                <w:rFonts w:ascii="(Użyj czcionki tekstu azjatycki" w:hAnsi="(Użyj czcionki tekstu azjatycki"/>
                <w:i/>
                <w:iCs/>
                <w:sz w:val="22"/>
                <w:szCs w:val="22"/>
              </w:rPr>
              <w:t xml:space="preserve"> Krakowa</w:t>
            </w:r>
            <w:r w:rsidRPr="0065362F">
              <w:rPr>
                <w:b/>
                <w:sz w:val="22"/>
                <w:szCs w:val="22"/>
              </w:rPr>
              <w:t xml:space="preserve"> Wnioski dotyczące zmian w roku budżetowym z wyłączeniem ogólnych zasad realizacji budżetu dla zadań inwestycyjnych rocznych </w:t>
            </w:r>
            <w:r w:rsidRPr="0065362F">
              <w:rPr>
                <w:bCs/>
                <w:sz w:val="22"/>
                <w:szCs w:val="22"/>
              </w:rPr>
              <w:t xml:space="preserve">- </w:t>
            </w:r>
            <w:r w:rsidRPr="006E7ABD">
              <w:rPr>
                <w:b/>
                <w:bCs/>
                <w:sz w:val="22"/>
                <w:szCs w:val="22"/>
              </w:rPr>
              <w:t>na wzorze wniosku nr 8</w:t>
            </w:r>
            <w:r w:rsidRPr="006E7ABD">
              <w:rPr>
                <w:bCs/>
                <w:sz w:val="22"/>
                <w:szCs w:val="22"/>
              </w:rPr>
              <w:t>.</w:t>
            </w:r>
          </w:p>
          <w:p w14:paraId="120D7A38" w14:textId="2A1677D5" w:rsidR="000D606B" w:rsidRPr="0065362F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z w:val="22"/>
                <w:szCs w:val="22"/>
              </w:rPr>
            </w:pPr>
          </w:p>
          <w:p w14:paraId="364EFD0D" w14:textId="644115AC" w:rsidR="000D606B" w:rsidRPr="0065362F" w:rsidRDefault="000D606B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jc w:val="both"/>
              <w:rPr>
                <w:ins w:id="8" w:author="Agnieszka Janik" w:date="2019-06-03T20:49:00Z"/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</w:pPr>
            <w:r w:rsidRPr="0065362F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 xml:space="preserve">Dla zadań </w:t>
            </w:r>
            <w:r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>wieloletnich:</w:t>
            </w:r>
            <w:r w:rsidRPr="0065362F">
              <w:rPr>
                <w:rFonts w:ascii="(Użyj czcionki tekstu azjatycki" w:hAnsi="(Użyj czcionki tekstu azjatycki"/>
                <w:b/>
                <w:iCs/>
                <w:sz w:val="22"/>
                <w:szCs w:val="22"/>
                <w:u w:val="single"/>
              </w:rPr>
              <w:t xml:space="preserve"> </w:t>
            </w:r>
          </w:p>
          <w:p w14:paraId="4AC408D9" w14:textId="77777777" w:rsid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right="425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0D606B">
              <w:rPr>
                <w:b/>
                <w:bCs/>
                <w:iCs/>
                <w:sz w:val="22"/>
                <w:szCs w:val="22"/>
              </w:rPr>
              <w:t xml:space="preserve">wygenerowane z systemu  STRADOM: </w:t>
            </w:r>
          </w:p>
          <w:p w14:paraId="6792B2F1" w14:textId="156DB851" w:rsid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- </w:t>
            </w:r>
            <w:r w:rsidR="006E7ABD">
              <w:rPr>
                <w:bCs/>
                <w:iCs/>
                <w:sz w:val="22"/>
                <w:szCs w:val="22"/>
              </w:rPr>
              <w:t>Raport Z</w:t>
            </w:r>
            <w:r w:rsidR="00A37279" w:rsidRPr="0065362F">
              <w:rPr>
                <w:bCs/>
                <w:iCs/>
                <w:sz w:val="22"/>
                <w:szCs w:val="22"/>
              </w:rPr>
              <w:t>akres</w:t>
            </w:r>
            <w:r w:rsidR="005F020C">
              <w:rPr>
                <w:bCs/>
                <w:iCs/>
                <w:sz w:val="22"/>
                <w:szCs w:val="22"/>
              </w:rPr>
              <w:t>u</w:t>
            </w:r>
            <w:r w:rsidR="006E7ABD">
              <w:rPr>
                <w:bCs/>
                <w:iCs/>
                <w:sz w:val="22"/>
                <w:szCs w:val="22"/>
              </w:rPr>
              <w:t xml:space="preserve"> C</w:t>
            </w:r>
            <w:r w:rsidR="00A37279" w:rsidRPr="0065362F">
              <w:rPr>
                <w:bCs/>
                <w:iCs/>
                <w:sz w:val="22"/>
                <w:szCs w:val="22"/>
              </w:rPr>
              <w:t>ałkowit</w:t>
            </w:r>
            <w:r w:rsidR="005F020C">
              <w:rPr>
                <w:bCs/>
                <w:iCs/>
                <w:sz w:val="22"/>
                <w:szCs w:val="22"/>
              </w:rPr>
              <w:t>ego</w:t>
            </w:r>
            <w:r w:rsidR="00A37279" w:rsidRPr="0065362F">
              <w:rPr>
                <w:bCs/>
                <w:iCs/>
                <w:sz w:val="22"/>
                <w:szCs w:val="22"/>
              </w:rPr>
              <w:t xml:space="preserve">, </w:t>
            </w:r>
          </w:p>
          <w:p w14:paraId="09758A78" w14:textId="77777777" w:rsid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 Raport Zakresu Rzeczowego,</w:t>
            </w:r>
          </w:p>
          <w:p w14:paraId="416DA7BA" w14:textId="77777777" w:rsidR="000D606B" w:rsidRDefault="000D606B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- w</w:t>
            </w:r>
            <w:r w:rsidR="00A37279" w:rsidRPr="0065362F">
              <w:rPr>
                <w:bCs/>
                <w:iCs/>
                <w:sz w:val="22"/>
                <w:szCs w:val="22"/>
              </w:rPr>
              <w:t>niosek o zmianę WPF,</w:t>
            </w:r>
            <w:ins w:id="9" w:author="Agnieszka Janik" w:date="2019-06-03T20:50:00Z">
              <w:r w:rsidR="005F020C">
                <w:rPr>
                  <w:bCs/>
                  <w:iCs/>
                  <w:sz w:val="22"/>
                  <w:szCs w:val="22"/>
                </w:rPr>
                <w:t xml:space="preserve"> </w:t>
              </w:r>
            </w:ins>
          </w:p>
          <w:p w14:paraId="59867738" w14:textId="7206982B" w:rsidR="00E57CF4" w:rsidRPr="006E7ABD" w:rsidRDefault="006E7ABD" w:rsidP="00805844">
            <w:pPr>
              <w:pStyle w:val="Podtytu"/>
              <w:tabs>
                <w:tab w:val="left" w:pos="242"/>
                <w:tab w:val="left" w:pos="9923"/>
              </w:tabs>
              <w:ind w:left="242" w:right="425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- </w:t>
            </w:r>
            <w:r w:rsidR="00A37279" w:rsidRPr="0065362F">
              <w:rPr>
                <w:bCs/>
                <w:iCs/>
                <w:sz w:val="22"/>
                <w:szCs w:val="22"/>
              </w:rPr>
              <w:t>wniosek o</w:t>
            </w:r>
            <w:r w:rsidR="001F349D" w:rsidRPr="0065362F">
              <w:rPr>
                <w:bCs/>
                <w:iCs/>
                <w:sz w:val="22"/>
                <w:szCs w:val="22"/>
              </w:rPr>
              <w:t> </w:t>
            </w:r>
            <w:r w:rsidR="00A37279" w:rsidRPr="0065362F">
              <w:rPr>
                <w:bCs/>
                <w:iCs/>
                <w:sz w:val="22"/>
                <w:szCs w:val="22"/>
              </w:rPr>
              <w:t xml:space="preserve">zmianę w budżecie </w:t>
            </w:r>
            <w:r w:rsidR="00A37279" w:rsidRPr="0065362F">
              <w:rPr>
                <w:sz w:val="22"/>
                <w:szCs w:val="22"/>
              </w:rPr>
              <w:t>dla zadań inwestycyjnyc</w:t>
            </w:r>
            <w:r w:rsidR="005F020C">
              <w:rPr>
                <w:sz w:val="22"/>
                <w:szCs w:val="22"/>
              </w:rPr>
              <w:t xml:space="preserve">h </w:t>
            </w:r>
            <w:r w:rsidR="00A37279" w:rsidRPr="0065362F">
              <w:rPr>
                <w:sz w:val="22"/>
                <w:szCs w:val="22"/>
              </w:rPr>
              <w:t>wieloletnich</w:t>
            </w:r>
            <w:r w:rsidR="00A37279" w:rsidRPr="0065362F">
              <w:rPr>
                <w:bCs/>
                <w:iCs/>
                <w:sz w:val="22"/>
                <w:szCs w:val="22"/>
              </w:rPr>
              <w:t xml:space="preserve"> </w:t>
            </w:r>
            <w:r w:rsidR="005F020C">
              <w:rPr>
                <w:bCs/>
                <w:iCs/>
                <w:sz w:val="22"/>
                <w:szCs w:val="22"/>
              </w:rPr>
              <w:t>–</w:t>
            </w:r>
            <w:r w:rsidR="00A37279" w:rsidRPr="0065362F">
              <w:rPr>
                <w:bCs/>
                <w:iCs/>
                <w:sz w:val="22"/>
                <w:szCs w:val="22"/>
              </w:rPr>
              <w:t xml:space="preserve"> </w:t>
            </w:r>
            <w:r w:rsidR="005F020C" w:rsidRPr="006E7ABD">
              <w:rPr>
                <w:b/>
                <w:bCs/>
                <w:iCs/>
                <w:sz w:val="22"/>
                <w:szCs w:val="22"/>
              </w:rPr>
              <w:t>wzór wniosku nr</w:t>
            </w:r>
            <w:r w:rsidR="00A37279" w:rsidRPr="006E7AB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DA731B" w:rsidRPr="006E7ABD">
              <w:rPr>
                <w:b/>
                <w:bCs/>
                <w:iCs/>
                <w:sz w:val="22"/>
                <w:szCs w:val="22"/>
              </w:rPr>
              <w:t>9</w:t>
            </w:r>
            <w:r w:rsidR="00A37279" w:rsidRPr="006E7ABD">
              <w:rPr>
                <w:b/>
                <w:bCs/>
                <w:iCs/>
                <w:sz w:val="22"/>
                <w:szCs w:val="22"/>
              </w:rPr>
              <w:t xml:space="preserve"> lub </w:t>
            </w:r>
            <w:r w:rsidR="00A80531" w:rsidRPr="00643168">
              <w:rPr>
                <w:b/>
                <w:bCs/>
                <w:iCs/>
                <w:sz w:val="22"/>
                <w:szCs w:val="22"/>
              </w:rPr>
              <w:t>1</w:t>
            </w:r>
            <w:r w:rsidR="00DA731B" w:rsidRPr="00643168">
              <w:rPr>
                <w:b/>
                <w:bCs/>
                <w:iCs/>
                <w:sz w:val="22"/>
                <w:szCs w:val="22"/>
              </w:rPr>
              <w:t>0</w:t>
            </w:r>
            <w:r w:rsidR="00A37279" w:rsidRPr="00643168">
              <w:rPr>
                <w:bCs/>
                <w:iCs/>
                <w:sz w:val="22"/>
                <w:szCs w:val="22"/>
                <w:vertAlign w:val="superscript"/>
              </w:rPr>
              <w:t>1)</w:t>
            </w:r>
            <w:r w:rsidR="001F349D" w:rsidRPr="0065362F">
              <w:rPr>
                <w:bCs/>
                <w:iCs/>
                <w:sz w:val="22"/>
                <w:szCs w:val="22"/>
              </w:rPr>
              <w:t xml:space="preserve"> / </w:t>
            </w:r>
            <w:r w:rsidR="00A37279" w:rsidRPr="0065362F">
              <w:rPr>
                <w:bCs/>
                <w:iCs/>
                <w:sz w:val="22"/>
                <w:szCs w:val="22"/>
              </w:rPr>
              <w:t>Korekty ww.</w:t>
            </w:r>
            <w:r w:rsidR="00FB4E40" w:rsidRPr="0065362F">
              <w:rPr>
                <w:bCs/>
                <w:iCs/>
                <w:sz w:val="22"/>
                <w:szCs w:val="22"/>
              </w:rPr>
              <w:t> </w:t>
            </w:r>
            <w:r w:rsidR="00A37279" w:rsidRPr="0065362F">
              <w:rPr>
                <w:bCs/>
                <w:iCs/>
                <w:sz w:val="22"/>
                <w:szCs w:val="22"/>
              </w:rPr>
              <w:t>dokumentów</w:t>
            </w:r>
            <w:r w:rsidR="00A37279" w:rsidRPr="0065362F">
              <w:rPr>
                <w:bCs/>
                <w:iCs/>
                <w:sz w:val="22"/>
                <w:szCs w:val="22"/>
                <w:vertAlign w:val="superscript"/>
              </w:rPr>
              <w:t>1)</w:t>
            </w:r>
            <w:r w:rsidR="00394D9F" w:rsidRPr="0065362F">
              <w:rPr>
                <w:iCs/>
                <w:sz w:val="22"/>
                <w:szCs w:val="22"/>
              </w:rPr>
              <w:t>.</w:t>
            </w:r>
            <w:r w:rsidR="000442F6" w:rsidRPr="0065362F">
              <w:rPr>
                <w:iCs/>
                <w:sz w:val="22"/>
                <w:szCs w:val="22"/>
              </w:rPr>
              <w:t xml:space="preserve"> </w:t>
            </w:r>
          </w:p>
          <w:p w14:paraId="16988566" w14:textId="77777777" w:rsidR="00394D9F" w:rsidRPr="0065362F" w:rsidRDefault="00394D9F" w:rsidP="00805844">
            <w:pPr>
              <w:pStyle w:val="Podtytu"/>
              <w:tabs>
                <w:tab w:val="left" w:pos="0"/>
                <w:tab w:val="left" w:pos="9923"/>
              </w:tabs>
              <w:ind w:left="360" w:right="425"/>
              <w:jc w:val="both"/>
              <w:rPr>
                <w:rFonts w:ascii="(Użyj czcionki tekstu azjatycki" w:hAnsi="(Użyj czcionki tekstu azjatycki"/>
                <w:sz w:val="22"/>
                <w:szCs w:val="22"/>
              </w:rPr>
            </w:pPr>
          </w:p>
          <w:p w14:paraId="27914345" w14:textId="2D296A69" w:rsidR="007F6D47" w:rsidRPr="000D606B" w:rsidRDefault="007F6D47" w:rsidP="00805844">
            <w:pPr>
              <w:pStyle w:val="Podtytu"/>
              <w:tabs>
                <w:tab w:val="left" w:pos="0"/>
                <w:tab w:val="left" w:pos="9923"/>
              </w:tabs>
              <w:ind w:right="425"/>
              <w:jc w:val="both"/>
              <w:rPr>
                <w:bCs/>
                <w:sz w:val="22"/>
                <w:szCs w:val="22"/>
                <w:u w:val="single"/>
              </w:rPr>
            </w:pPr>
          </w:p>
          <w:p w14:paraId="0ACE6704" w14:textId="208551E8" w:rsidR="009E094D" w:rsidRPr="0065362F" w:rsidRDefault="005F020C" w:rsidP="00805844">
            <w:pPr>
              <w:pStyle w:val="Podtytu"/>
              <w:tabs>
                <w:tab w:val="left" w:pos="0"/>
                <w:tab w:val="left" w:pos="9923"/>
              </w:tabs>
              <w:ind w:left="275" w:right="425"/>
              <w:jc w:val="both"/>
              <w:rPr>
                <w:bCs/>
                <w:sz w:val="16"/>
                <w:szCs w:val="16"/>
              </w:rPr>
            </w:pPr>
            <w:r>
              <w:rPr>
                <w:iCs/>
                <w:sz w:val="22"/>
                <w:szCs w:val="22"/>
              </w:rPr>
              <w:t>Powyższe wnioski i dokumenty</w:t>
            </w:r>
            <w:r w:rsidR="00A37279" w:rsidRPr="0065362F">
              <w:rPr>
                <w:iCs/>
                <w:sz w:val="22"/>
                <w:szCs w:val="22"/>
              </w:rPr>
              <w:t xml:space="preserve"> należy składać </w:t>
            </w:r>
            <w:r w:rsidR="00394D9F" w:rsidRPr="0065362F">
              <w:rPr>
                <w:b/>
                <w:iCs/>
                <w:sz w:val="22"/>
                <w:szCs w:val="22"/>
                <w:u w:val="single"/>
              </w:rPr>
              <w:t xml:space="preserve">do </w:t>
            </w:r>
            <w:r w:rsidR="00EB5B35">
              <w:rPr>
                <w:b/>
                <w:iCs/>
                <w:sz w:val="22"/>
                <w:szCs w:val="22"/>
                <w:u w:val="single"/>
              </w:rPr>
              <w:t>SI</w:t>
            </w:r>
            <w:r w:rsidR="00394D9F" w:rsidRPr="0065362F">
              <w:rPr>
                <w:b/>
                <w:iCs/>
                <w:sz w:val="22"/>
                <w:szCs w:val="22"/>
                <w:u w:val="single"/>
              </w:rPr>
              <w:t>.</w:t>
            </w:r>
          </w:p>
        </w:tc>
      </w:tr>
    </w:tbl>
    <w:p w14:paraId="1FABF408" w14:textId="0EBDB0CB" w:rsidR="00CF26A3" w:rsidRPr="00AB3064" w:rsidRDefault="00ED0CED" w:rsidP="00805844">
      <w:pPr>
        <w:pStyle w:val="Podtytu"/>
        <w:tabs>
          <w:tab w:val="left" w:pos="0"/>
          <w:tab w:val="left" w:pos="9923"/>
        </w:tabs>
        <w:ind w:right="425"/>
        <w:jc w:val="both"/>
        <w:rPr>
          <w:b/>
          <w:bCs/>
          <w:i/>
          <w:sz w:val="22"/>
          <w:szCs w:val="22"/>
        </w:rPr>
      </w:pPr>
      <w:r w:rsidRPr="00AB3064">
        <w:rPr>
          <w:b/>
          <w:bCs/>
          <w:i/>
          <w:sz w:val="22"/>
          <w:szCs w:val="22"/>
          <w:vertAlign w:val="superscript"/>
        </w:rPr>
        <w:t>1</w:t>
      </w:r>
      <w:r w:rsidRPr="00643168">
        <w:rPr>
          <w:b/>
          <w:bCs/>
          <w:i/>
          <w:sz w:val="22"/>
          <w:szCs w:val="22"/>
          <w:vertAlign w:val="superscript"/>
        </w:rPr>
        <w:t xml:space="preserve">) </w:t>
      </w:r>
      <w:r w:rsidR="00450125" w:rsidRPr="00643168">
        <w:rPr>
          <w:b/>
          <w:bCs/>
          <w:i/>
          <w:sz w:val="22"/>
          <w:szCs w:val="22"/>
        </w:rPr>
        <w:t>D</w:t>
      </w:r>
      <w:r w:rsidR="00CF26A3" w:rsidRPr="00643168">
        <w:rPr>
          <w:b/>
          <w:bCs/>
          <w:i/>
          <w:sz w:val="22"/>
          <w:szCs w:val="22"/>
        </w:rPr>
        <w:t>la zadań planowanych do realizacji w ramach PPP wstępne analizy ekonomiczno-finansowe prezentujące różne warianty podziału ryzyk pomiędzy partnera publicznego i partnera prywatnego.</w:t>
      </w:r>
    </w:p>
    <w:p w14:paraId="22BD9A1E" w14:textId="77777777" w:rsidR="00E57CF4" w:rsidRDefault="00E57CF4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b/>
          <w:bCs/>
          <w:i/>
          <w:iCs/>
        </w:rPr>
      </w:pPr>
    </w:p>
    <w:p w14:paraId="2AB16ADC" w14:textId="77777777" w:rsidR="00E57CF4" w:rsidRDefault="00964800" w:rsidP="00805844">
      <w:pPr>
        <w:pStyle w:val="Podtytu"/>
        <w:numPr>
          <w:ilvl w:val="0"/>
          <w:numId w:val="21"/>
        </w:numPr>
        <w:tabs>
          <w:tab w:val="left" w:pos="9923"/>
        </w:tabs>
        <w:spacing w:line="360" w:lineRule="auto"/>
        <w:ind w:left="284" w:right="425" w:hanging="284"/>
        <w:jc w:val="both"/>
        <w:rPr>
          <w:b/>
          <w:bCs/>
          <w:i/>
          <w:iCs/>
        </w:rPr>
      </w:pPr>
      <w:r w:rsidRPr="00AB3064">
        <w:rPr>
          <w:b/>
          <w:bCs/>
          <w:i/>
          <w:iCs/>
        </w:rPr>
        <w:t xml:space="preserve">Warunki i zasady dokonywania zmian w WPF zawarte </w:t>
      </w:r>
      <w:r w:rsidR="00250767" w:rsidRPr="00AB3064">
        <w:rPr>
          <w:b/>
          <w:bCs/>
          <w:i/>
          <w:iCs/>
        </w:rPr>
        <w:t xml:space="preserve">są </w:t>
      </w:r>
      <w:r w:rsidRPr="00AB3064">
        <w:rPr>
          <w:b/>
          <w:bCs/>
          <w:i/>
          <w:iCs/>
        </w:rPr>
        <w:t>w Instrukcji ws. WPF.</w:t>
      </w:r>
    </w:p>
    <w:p w14:paraId="7FEBFA17" w14:textId="50E6C707" w:rsidR="00641541" w:rsidRPr="00447D41" w:rsidRDefault="004066FB" w:rsidP="00805844">
      <w:pPr>
        <w:pStyle w:val="Podtytu"/>
        <w:numPr>
          <w:ilvl w:val="0"/>
          <w:numId w:val="21"/>
        </w:numPr>
        <w:tabs>
          <w:tab w:val="left" w:pos="9923"/>
        </w:tabs>
        <w:spacing w:line="360" w:lineRule="auto"/>
        <w:ind w:left="284" w:right="425" w:hanging="284"/>
        <w:jc w:val="both"/>
        <w:rPr>
          <w:b/>
          <w:bCs/>
          <w:i/>
          <w:iCs/>
        </w:rPr>
      </w:pPr>
      <w:r w:rsidRPr="00AB4629">
        <w:rPr>
          <w:b/>
          <w:i/>
          <w:iCs/>
        </w:rPr>
        <w:t>Komórki organizacyjne UMK</w:t>
      </w:r>
      <w:r w:rsidR="000E073A" w:rsidRPr="00AB4629">
        <w:rPr>
          <w:b/>
          <w:i/>
          <w:iCs/>
        </w:rPr>
        <w:t xml:space="preserve"> na prawach wydziału</w:t>
      </w:r>
      <w:r w:rsidR="00AB4629" w:rsidRPr="00AB4629">
        <w:rPr>
          <w:b/>
          <w:i/>
          <w:iCs/>
        </w:rPr>
        <w:t>/biura</w:t>
      </w:r>
      <w:r w:rsidR="000E073A" w:rsidRPr="00AB4629">
        <w:rPr>
          <w:b/>
          <w:i/>
          <w:iCs/>
        </w:rPr>
        <w:t xml:space="preserve"> oraz </w:t>
      </w:r>
      <w:r w:rsidR="00AB4629" w:rsidRPr="00AB4629">
        <w:rPr>
          <w:b/>
          <w:i/>
          <w:iCs/>
        </w:rPr>
        <w:t>Jednostki Miejskie zintegrowane w zakresie finansowym z systemem STRADOM</w:t>
      </w:r>
      <w:r w:rsidR="000E073A" w:rsidRPr="00AB4629">
        <w:rPr>
          <w:b/>
          <w:i/>
          <w:iCs/>
        </w:rPr>
        <w:t xml:space="preserve"> </w:t>
      </w:r>
      <w:r w:rsidRPr="00AB4629">
        <w:rPr>
          <w:i/>
          <w:iCs/>
        </w:rPr>
        <w:t xml:space="preserve">składają wnioski o zmniejszenie środków w roku </w:t>
      </w:r>
      <w:r w:rsidRPr="00AB4629">
        <w:rPr>
          <w:i/>
          <w:iCs/>
        </w:rPr>
        <w:lastRenderedPageBreak/>
        <w:t>budżetowym, po uprzednim zweryfikowaniu</w:t>
      </w:r>
      <w:r w:rsidRPr="00AB4629">
        <w:rPr>
          <w:b/>
          <w:i/>
          <w:iCs/>
        </w:rPr>
        <w:t xml:space="preserve"> stanu zaangażowania </w:t>
      </w:r>
      <w:r w:rsidR="000E073A" w:rsidRPr="00AB4629">
        <w:rPr>
          <w:b/>
          <w:i/>
          <w:iCs/>
        </w:rPr>
        <w:t xml:space="preserve"> </w:t>
      </w:r>
      <w:r w:rsidRPr="00AB4629">
        <w:rPr>
          <w:i/>
          <w:iCs/>
        </w:rPr>
        <w:t>na</w:t>
      </w:r>
      <w:r w:rsidR="000E073A" w:rsidRPr="00AB4629">
        <w:rPr>
          <w:i/>
          <w:iCs/>
        </w:rPr>
        <w:t xml:space="preserve"> </w:t>
      </w:r>
      <w:r w:rsidRPr="00AB4629">
        <w:rPr>
          <w:i/>
          <w:iCs/>
        </w:rPr>
        <w:t xml:space="preserve"> realizację danego Zadania inwestycyjnego </w:t>
      </w:r>
      <w:r w:rsidRPr="00AB4629">
        <w:rPr>
          <w:b/>
          <w:i/>
          <w:iCs/>
        </w:rPr>
        <w:t>w raporcie Plan i realizacja w Systemie STRADOM</w:t>
      </w:r>
      <w:r w:rsidR="005A61B7" w:rsidRPr="00AB4629">
        <w:rPr>
          <w:b/>
          <w:i/>
          <w:iCs/>
        </w:rPr>
        <w:t>.</w:t>
      </w:r>
    </w:p>
    <w:p w14:paraId="4DA26AF1" w14:textId="77777777" w:rsidR="00543520" w:rsidRPr="00303E41" w:rsidRDefault="00447D41" w:rsidP="00543520">
      <w:pPr>
        <w:pStyle w:val="Podtytu"/>
        <w:numPr>
          <w:ilvl w:val="0"/>
          <w:numId w:val="21"/>
        </w:numPr>
        <w:tabs>
          <w:tab w:val="left" w:pos="9923"/>
        </w:tabs>
        <w:spacing w:line="360" w:lineRule="auto"/>
        <w:ind w:left="284" w:right="425" w:hanging="284"/>
        <w:jc w:val="both"/>
        <w:rPr>
          <w:b/>
          <w:bCs/>
          <w:i/>
          <w:iCs/>
        </w:rPr>
      </w:pPr>
      <w:r w:rsidRPr="00303E41">
        <w:rPr>
          <w:b/>
          <w:i/>
          <w:iCs/>
        </w:rPr>
        <w:t>Komórki organizacyjne na prawach wydziału/biura składają wnioski o zmniejszenie środków w roku budżetowym (wzór nr 7, 8, 9, 10) do Wydziału Finansowego UMK celem wydania opinii</w:t>
      </w:r>
      <w:r w:rsidR="00543520" w:rsidRPr="00303E41">
        <w:rPr>
          <w:b/>
          <w:i/>
          <w:iCs/>
        </w:rPr>
        <w:t xml:space="preserve"> (dotyczy również przeniesienia środków finansowych pomiędzy paragrafami)</w:t>
      </w:r>
      <w:r w:rsidRPr="00303E41">
        <w:rPr>
          <w:b/>
          <w:i/>
          <w:iCs/>
        </w:rPr>
        <w:t xml:space="preserve">. Następnie wnioski składane są do SI.  </w:t>
      </w:r>
    </w:p>
    <w:p w14:paraId="4B60B641" w14:textId="6AED7EA2" w:rsidR="00CC7031" w:rsidRPr="00543520" w:rsidRDefault="00CC7031" w:rsidP="00543520">
      <w:pPr>
        <w:pStyle w:val="Podtytu"/>
        <w:numPr>
          <w:ilvl w:val="0"/>
          <w:numId w:val="21"/>
        </w:numPr>
        <w:tabs>
          <w:tab w:val="left" w:pos="9923"/>
        </w:tabs>
        <w:spacing w:line="360" w:lineRule="auto"/>
        <w:ind w:left="284" w:right="425" w:hanging="284"/>
        <w:jc w:val="both"/>
        <w:rPr>
          <w:b/>
          <w:bCs/>
          <w:i/>
          <w:iCs/>
          <w:color w:val="FF0000"/>
        </w:rPr>
      </w:pPr>
      <w:r w:rsidRPr="00543520">
        <w:rPr>
          <w:b/>
          <w:bCs/>
          <w:i/>
          <w:iCs/>
        </w:rPr>
        <w:t>Jednostka Realizująca we wniosku dotyczącym zmiany w roku budżetowym</w:t>
      </w:r>
      <w:r w:rsidR="00805844" w:rsidRPr="00543520">
        <w:rPr>
          <w:b/>
          <w:bCs/>
          <w:i/>
          <w:iCs/>
        </w:rPr>
        <w:t xml:space="preserve"> oraz w</w:t>
      </w:r>
      <w:r w:rsidRPr="00543520">
        <w:rPr>
          <w:b/>
          <w:bCs/>
          <w:i/>
          <w:iCs/>
        </w:rPr>
        <w:t xml:space="preserve"> Formularzu WPF-Z w części „Uzasadnienie wnioskowanej zmiany” musi: </w:t>
      </w:r>
    </w:p>
    <w:p w14:paraId="583CBBAC" w14:textId="39A13FC4" w:rsidR="00CC7031" w:rsidRPr="00543520" w:rsidRDefault="00805844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</w:rPr>
      </w:pPr>
      <w:r w:rsidRPr="00543520">
        <w:rPr>
          <w:b/>
          <w:bCs/>
          <w:i/>
          <w:iCs/>
        </w:rPr>
        <w:t>–</w:t>
      </w:r>
      <w:r w:rsidR="00CC7031" w:rsidRPr="00543520">
        <w:rPr>
          <w:b/>
          <w:bCs/>
          <w:i/>
          <w:iCs/>
        </w:rPr>
        <w:t xml:space="preserve">precyzyjnie opisać przyczynę wnioskowanego zmniejszenia/zwiększenia, </w:t>
      </w:r>
    </w:p>
    <w:p w14:paraId="2CF88A14" w14:textId="1E4466C7" w:rsidR="00CC7031" w:rsidRPr="00543520" w:rsidRDefault="00805844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</w:rPr>
      </w:pPr>
      <w:r w:rsidRPr="00543520">
        <w:rPr>
          <w:b/>
          <w:bCs/>
          <w:i/>
          <w:iCs/>
        </w:rPr>
        <w:t xml:space="preserve">– </w:t>
      </w:r>
      <w:r w:rsidR="00CC7031" w:rsidRPr="00543520">
        <w:rPr>
          <w:b/>
          <w:bCs/>
          <w:i/>
          <w:iCs/>
        </w:rPr>
        <w:t xml:space="preserve">dla zwiększeń: wskazać źródła finansowania wnioskowanej zmiany oraz dla zmniejszeń: sposób przeznaczenia środków (np. wymienić przedsięwzięcia, zadania roczne), </w:t>
      </w:r>
    </w:p>
    <w:p w14:paraId="55D5FDE0" w14:textId="4127AB12" w:rsidR="00CC7031" w:rsidRPr="00543520" w:rsidRDefault="00805844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</w:rPr>
      </w:pPr>
      <w:r w:rsidRPr="00543520">
        <w:rPr>
          <w:b/>
          <w:bCs/>
          <w:i/>
          <w:iCs/>
        </w:rPr>
        <w:t xml:space="preserve">– </w:t>
      </w:r>
      <w:r w:rsidR="00CC7031" w:rsidRPr="00543520">
        <w:rPr>
          <w:b/>
          <w:bCs/>
          <w:i/>
          <w:iCs/>
        </w:rPr>
        <w:t xml:space="preserve">określić wpływ wnioskowanej zmiany  na realizację zakresu całkowitego przedsięwzięcia, </w:t>
      </w:r>
    </w:p>
    <w:p w14:paraId="406E49BC" w14:textId="29DAB605" w:rsidR="00641541" w:rsidRPr="00543520" w:rsidRDefault="00805844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</w:rPr>
      </w:pPr>
      <w:r w:rsidRPr="00543520">
        <w:rPr>
          <w:b/>
          <w:bCs/>
          <w:i/>
          <w:iCs/>
        </w:rPr>
        <w:t xml:space="preserve">– </w:t>
      </w:r>
      <w:r w:rsidR="00CC7031" w:rsidRPr="00543520">
        <w:rPr>
          <w:b/>
          <w:bCs/>
          <w:i/>
          <w:iCs/>
        </w:rPr>
        <w:t>podać nowy okres realizacji przedsięwzięcia.</w:t>
      </w:r>
    </w:p>
    <w:p w14:paraId="26BF19ED" w14:textId="77777777" w:rsidR="00CC7031" w:rsidRPr="00543520" w:rsidRDefault="00CC7031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</w:rPr>
      </w:pPr>
    </w:p>
    <w:p w14:paraId="141D3D9B" w14:textId="77777777" w:rsidR="00641541" w:rsidRPr="00543520" w:rsidRDefault="00641541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i/>
          <w:iCs/>
          <w:u w:val="single"/>
        </w:rPr>
      </w:pPr>
      <w:r w:rsidRPr="00543520">
        <w:rPr>
          <w:b/>
          <w:i/>
          <w:iCs/>
          <w:u w:val="single"/>
        </w:rPr>
        <w:t>UWAGA</w:t>
      </w:r>
    </w:p>
    <w:p w14:paraId="5ACF29B7" w14:textId="33334D5F" w:rsidR="00AB4629" w:rsidRPr="00543520" w:rsidRDefault="00641541" w:rsidP="00805844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  <w:u w:val="single"/>
        </w:rPr>
      </w:pPr>
      <w:r w:rsidRPr="00543520">
        <w:rPr>
          <w:b/>
          <w:i/>
          <w:iCs/>
          <w:u w:val="single"/>
        </w:rPr>
        <w:t xml:space="preserve">Wnioski dotyczące zmian w roku budżetowym na wzorze nr 8 lub 10  składane są wyłącznie </w:t>
      </w:r>
      <w:r w:rsidR="00805844" w:rsidRPr="00543520">
        <w:rPr>
          <w:b/>
          <w:i/>
          <w:iCs/>
          <w:u w:val="single"/>
        </w:rPr>
        <w:br/>
      </w:r>
      <w:r w:rsidR="00543520">
        <w:rPr>
          <w:b/>
          <w:i/>
          <w:iCs/>
          <w:u w:val="single"/>
        </w:rPr>
        <w:t xml:space="preserve">w przypadku </w:t>
      </w:r>
      <w:r w:rsidRPr="00543520">
        <w:rPr>
          <w:b/>
          <w:i/>
          <w:iCs/>
          <w:u w:val="single"/>
        </w:rPr>
        <w:t>ZWIĘKSZEŃ.</w:t>
      </w:r>
    </w:p>
    <w:p w14:paraId="0C458B55" w14:textId="77777777" w:rsidR="00641541" w:rsidRPr="00641541" w:rsidRDefault="00641541" w:rsidP="00805844">
      <w:pPr>
        <w:pStyle w:val="Podtytu"/>
        <w:tabs>
          <w:tab w:val="left" w:pos="9923"/>
        </w:tabs>
        <w:spacing w:line="360" w:lineRule="auto"/>
        <w:ind w:right="425"/>
        <w:jc w:val="both"/>
        <w:rPr>
          <w:bCs/>
          <w:iCs/>
          <w:color w:val="00B050"/>
        </w:rPr>
      </w:pPr>
    </w:p>
    <w:p w14:paraId="0CF3EC2A" w14:textId="2DEF1179" w:rsidR="00E57CF4" w:rsidRDefault="005B7E09" w:rsidP="00805844">
      <w:pPr>
        <w:pStyle w:val="Podtytu"/>
        <w:tabs>
          <w:tab w:val="left" w:pos="9923"/>
        </w:tabs>
        <w:spacing w:line="360" w:lineRule="auto"/>
        <w:ind w:left="357" w:right="425" w:hanging="357"/>
        <w:jc w:val="both"/>
        <w:rPr>
          <w:bCs/>
        </w:rPr>
      </w:pPr>
      <w:r w:rsidRPr="00AB3064">
        <w:rPr>
          <w:bCs/>
          <w:iCs/>
        </w:rPr>
        <w:t>2.</w:t>
      </w:r>
      <w:r w:rsidRPr="00AB3064">
        <w:rPr>
          <w:b/>
          <w:bCs/>
          <w:i/>
          <w:iCs/>
        </w:rPr>
        <w:t xml:space="preserve"> </w:t>
      </w:r>
      <w:r w:rsidR="00CA44D9" w:rsidRPr="00646A60">
        <w:rPr>
          <w:b/>
          <w:u w:val="single"/>
        </w:rPr>
        <w:t xml:space="preserve">Wydział </w:t>
      </w:r>
      <w:r w:rsidR="00EB5B35" w:rsidRPr="00646A60">
        <w:rPr>
          <w:b/>
          <w:u w:val="single"/>
        </w:rPr>
        <w:t xml:space="preserve">Strategii, </w:t>
      </w:r>
      <w:r w:rsidR="00CA44D9" w:rsidRPr="00646A60">
        <w:rPr>
          <w:b/>
          <w:u w:val="single"/>
        </w:rPr>
        <w:t>Planowania</w:t>
      </w:r>
      <w:r w:rsidR="00CA44D9" w:rsidRPr="00AB3064">
        <w:rPr>
          <w:b/>
          <w:u w:val="single"/>
        </w:rPr>
        <w:t xml:space="preserve"> i Monitorowania Inwestycji</w:t>
      </w:r>
      <w:r w:rsidR="006B624D" w:rsidRPr="00AB3064">
        <w:rPr>
          <w:b/>
          <w:u w:val="single"/>
        </w:rPr>
        <w:t>:</w:t>
      </w:r>
    </w:p>
    <w:p w14:paraId="04B7AC20" w14:textId="77777777" w:rsidR="00E57CF4" w:rsidRDefault="003E772B" w:rsidP="00805844">
      <w:pPr>
        <w:pStyle w:val="Podtytu"/>
        <w:numPr>
          <w:ilvl w:val="0"/>
          <w:numId w:val="45"/>
        </w:numPr>
        <w:tabs>
          <w:tab w:val="left" w:pos="0"/>
          <w:tab w:val="left" w:pos="9923"/>
        </w:tabs>
        <w:spacing w:line="360" w:lineRule="auto"/>
        <w:ind w:left="357" w:right="425" w:hanging="357"/>
        <w:jc w:val="both"/>
        <w:rPr>
          <w:bCs/>
        </w:rPr>
      </w:pPr>
      <w:r w:rsidRPr="00AB3064">
        <w:rPr>
          <w:bCs/>
        </w:rPr>
        <w:t xml:space="preserve">w przypadku </w:t>
      </w:r>
      <w:r w:rsidR="00C17E5D" w:rsidRPr="00AB3064">
        <w:rPr>
          <w:bCs/>
          <w:u w:val="single"/>
        </w:rPr>
        <w:t>zmian w WPF:</w:t>
      </w:r>
    </w:p>
    <w:p w14:paraId="15530931" w14:textId="1E9DD94A" w:rsidR="00E57CF4" w:rsidRPr="006E7ABD" w:rsidRDefault="00287CA9" w:rsidP="00805844">
      <w:pPr>
        <w:pStyle w:val="Podtytu"/>
        <w:numPr>
          <w:ilvl w:val="0"/>
          <w:numId w:val="46"/>
        </w:numPr>
        <w:tabs>
          <w:tab w:val="left" w:pos="9923"/>
        </w:tabs>
        <w:spacing w:line="360" w:lineRule="auto"/>
        <w:ind w:left="714" w:right="425" w:hanging="357"/>
        <w:jc w:val="both"/>
        <w:rPr>
          <w:b/>
        </w:rPr>
      </w:pPr>
      <w:r w:rsidRPr="00AB3064">
        <w:rPr>
          <w:bCs/>
        </w:rPr>
        <w:t xml:space="preserve">analizuje, weryfikuje, opiniuje </w:t>
      </w:r>
      <w:r w:rsidRPr="00AB3064">
        <w:rPr>
          <w:b/>
        </w:rPr>
        <w:t>Wnioski o zmiany w WPF</w:t>
      </w:r>
      <w:r w:rsidRPr="00AB3064">
        <w:rPr>
          <w:bCs/>
        </w:rPr>
        <w:t xml:space="preserve"> </w:t>
      </w:r>
      <w:r>
        <w:rPr>
          <w:bCs/>
        </w:rPr>
        <w:t xml:space="preserve">pochodzące ze STRADOM </w:t>
      </w:r>
      <w:r w:rsidR="00805844">
        <w:rPr>
          <w:bCs/>
        </w:rPr>
        <w:br/>
      </w:r>
      <w:r w:rsidRPr="00AB3064">
        <w:t xml:space="preserve">w zakresie rzeczowo-finansowym i przekazuje do akceptacji </w:t>
      </w:r>
      <w:r w:rsidRPr="00AB3064">
        <w:rPr>
          <w:b/>
        </w:rPr>
        <w:t>Kierującemu Pionem</w:t>
      </w:r>
      <w:r w:rsidRPr="00AB3064">
        <w:t xml:space="preserve">, </w:t>
      </w:r>
      <w:r w:rsidR="00805844">
        <w:br/>
      </w:r>
      <w:r w:rsidRPr="00AB3064">
        <w:t xml:space="preserve">a następnie </w:t>
      </w:r>
      <w:r w:rsidRPr="00AB3064">
        <w:rPr>
          <w:b/>
        </w:rPr>
        <w:t xml:space="preserve">do </w:t>
      </w:r>
      <w:r w:rsidR="00B20B62" w:rsidRPr="006E7ABD">
        <w:rPr>
          <w:b/>
        </w:rPr>
        <w:t>Wydziału Budżetu Miasta.</w:t>
      </w:r>
    </w:p>
    <w:p w14:paraId="2D944DCE" w14:textId="18414F43" w:rsidR="00E57CF4" w:rsidRDefault="00287CA9" w:rsidP="00805844">
      <w:pPr>
        <w:pStyle w:val="Podtytu"/>
        <w:tabs>
          <w:tab w:val="left" w:pos="709"/>
          <w:tab w:val="left" w:pos="9923"/>
        </w:tabs>
        <w:spacing w:line="360" w:lineRule="auto"/>
        <w:ind w:left="709" w:right="425"/>
        <w:jc w:val="both"/>
      </w:pPr>
      <w:r w:rsidRPr="00AB3064">
        <w:t xml:space="preserve">Jeśli Kierującym Pionem jest </w:t>
      </w:r>
      <w:r w:rsidRPr="00AB3064">
        <w:rPr>
          <w:b/>
        </w:rPr>
        <w:t>Prezydent Miasta Krakowa</w:t>
      </w:r>
      <w:r w:rsidRPr="00AB3064">
        <w:t xml:space="preserve">, </w:t>
      </w:r>
      <w:r w:rsidR="00B20B62">
        <w:t xml:space="preserve">SI </w:t>
      </w:r>
      <w:r w:rsidRPr="00AB3064">
        <w:t xml:space="preserve">przekazuje Wnioski o zmiany w WPF bezpośrednio </w:t>
      </w:r>
      <w:r w:rsidRPr="00AB3064">
        <w:rPr>
          <w:b/>
        </w:rPr>
        <w:t xml:space="preserve">do </w:t>
      </w:r>
      <w:r w:rsidR="00B20B62">
        <w:rPr>
          <w:b/>
        </w:rPr>
        <w:t>Wydziału Budżetu Miasta</w:t>
      </w:r>
      <w:r w:rsidRPr="00AB3064">
        <w:t xml:space="preserve">. Po uzyskaniu akceptacji </w:t>
      </w:r>
      <w:r w:rsidRPr="00646A60">
        <w:t>Skarbnika Miasta -</w:t>
      </w:r>
      <w:r w:rsidRPr="006E7ABD">
        <w:rPr>
          <w:strike/>
        </w:rPr>
        <w:t xml:space="preserve"> </w:t>
      </w:r>
      <w:r w:rsidR="00B20B62">
        <w:t xml:space="preserve">Wydział Budżetu Miasta – </w:t>
      </w:r>
      <w:r w:rsidRPr="00AB3064">
        <w:t>przekazuje Wnioski do akceptacji Prezydentowi,</w:t>
      </w:r>
    </w:p>
    <w:p w14:paraId="2D79A9BC" w14:textId="0A177BD1" w:rsidR="00E57CF4" w:rsidRDefault="00287CA9" w:rsidP="00805844">
      <w:pPr>
        <w:pStyle w:val="Podtytu"/>
        <w:numPr>
          <w:ilvl w:val="0"/>
          <w:numId w:val="46"/>
        </w:numPr>
        <w:tabs>
          <w:tab w:val="left" w:pos="0"/>
          <w:tab w:val="left" w:pos="9923"/>
        </w:tabs>
        <w:spacing w:line="360" w:lineRule="auto"/>
        <w:ind w:right="425"/>
        <w:jc w:val="both"/>
        <w:rPr>
          <w:bCs/>
          <w:u w:val="single"/>
        </w:rPr>
      </w:pPr>
      <w:r w:rsidRPr="00AB3064">
        <w:t xml:space="preserve">opracowuje „Bilans zmian” </w:t>
      </w:r>
      <w:r w:rsidR="00BC23F7" w:rsidRPr="00BC23F7">
        <w:t xml:space="preserve">na stosownym formularzu z Instrukcji ws. WPF </w:t>
      </w:r>
      <w:r w:rsidR="00646A60" w:rsidRPr="00C16AAD">
        <w:t>(</w:t>
      </w:r>
      <w:r w:rsidR="00C16AAD" w:rsidRPr="00C16AAD">
        <w:t>Formularz WPF-Bilans</w:t>
      </w:r>
      <w:r w:rsidR="00646A60" w:rsidRPr="00C16AAD">
        <w:t>)</w:t>
      </w:r>
      <w:r w:rsidR="008B4A9D">
        <w:rPr>
          <w:color w:val="FF0000"/>
        </w:rPr>
        <w:t xml:space="preserve"> </w:t>
      </w:r>
      <w:r w:rsidRPr="00AB3064">
        <w:t xml:space="preserve">w przypadkach wskazanych w </w:t>
      </w:r>
      <w:r w:rsidRPr="00AB3064">
        <w:rPr>
          <w:i/>
        </w:rPr>
        <w:t>Instrukcji ws. WPF</w:t>
      </w:r>
      <w:r w:rsidRPr="00AB3064">
        <w:t xml:space="preserve"> i przekazuje wraz</w:t>
      </w:r>
      <w:del w:id="10" w:author="Agnieszka Janik" w:date="2019-06-03T21:02:00Z">
        <w:r w:rsidRPr="00AB3064" w:rsidDel="00646A60">
          <w:delText xml:space="preserve"> </w:delText>
        </w:r>
      </w:del>
      <w:r w:rsidRPr="00AB3064">
        <w:t xml:space="preserve"> z kompletem Wniosków uczestniczących w bilansowaniu </w:t>
      </w:r>
      <w:r w:rsidRPr="00AB3064">
        <w:rPr>
          <w:b/>
        </w:rPr>
        <w:t xml:space="preserve">do </w:t>
      </w:r>
      <w:r w:rsidR="00B20B62">
        <w:rPr>
          <w:b/>
        </w:rPr>
        <w:t>Wydziału Budżetu Miasta</w:t>
      </w:r>
      <w:r w:rsidRPr="00AB3064">
        <w:t>,</w:t>
      </w:r>
    </w:p>
    <w:p w14:paraId="2F71593B" w14:textId="77777777" w:rsidR="00E57CF4" w:rsidRDefault="00287CA9" w:rsidP="00805844">
      <w:pPr>
        <w:pStyle w:val="Podtytu"/>
        <w:numPr>
          <w:ilvl w:val="0"/>
          <w:numId w:val="45"/>
        </w:numPr>
        <w:tabs>
          <w:tab w:val="left" w:pos="0"/>
          <w:tab w:val="left" w:pos="9923"/>
        </w:tabs>
        <w:spacing w:line="360" w:lineRule="auto"/>
        <w:ind w:left="357" w:right="425" w:hanging="357"/>
        <w:jc w:val="both"/>
        <w:rPr>
          <w:bCs/>
        </w:rPr>
      </w:pPr>
      <w:r>
        <w:rPr>
          <w:bCs/>
        </w:rPr>
        <w:t xml:space="preserve">w przypadku </w:t>
      </w:r>
      <w:r w:rsidR="00A37279" w:rsidRPr="00A37279">
        <w:rPr>
          <w:bCs/>
          <w:u w:val="single"/>
        </w:rPr>
        <w:t>zmian w planie wydatków inwestycyjnych budżetu Miasta:</w:t>
      </w:r>
    </w:p>
    <w:p w14:paraId="27D42667" w14:textId="77777777" w:rsidR="00C16AAD" w:rsidRDefault="00F12696" w:rsidP="00805844">
      <w:pPr>
        <w:pStyle w:val="Podtytu"/>
        <w:numPr>
          <w:ilvl w:val="0"/>
          <w:numId w:val="22"/>
        </w:numPr>
        <w:tabs>
          <w:tab w:val="clear" w:pos="516"/>
          <w:tab w:val="left" w:pos="9923"/>
        </w:tabs>
        <w:spacing w:line="360" w:lineRule="auto"/>
        <w:ind w:left="714" w:right="425" w:hanging="357"/>
        <w:jc w:val="both"/>
        <w:rPr>
          <w:b/>
          <w:u w:val="single"/>
        </w:rPr>
      </w:pPr>
      <w:r w:rsidRPr="00AB3064">
        <w:rPr>
          <w:bCs/>
        </w:rPr>
        <w:t xml:space="preserve">analizuje, weryfikuje i opiniuje </w:t>
      </w:r>
      <w:r w:rsidR="0036123D" w:rsidRPr="00AB3064">
        <w:rPr>
          <w:b/>
        </w:rPr>
        <w:t xml:space="preserve">Wnioski dotyczące zmian w roku budżetowym dla </w:t>
      </w:r>
      <w:r w:rsidR="00C23732">
        <w:rPr>
          <w:b/>
        </w:rPr>
        <w:t>Z</w:t>
      </w:r>
      <w:r w:rsidR="0036123D" w:rsidRPr="00AB3064">
        <w:rPr>
          <w:b/>
        </w:rPr>
        <w:t xml:space="preserve">adań </w:t>
      </w:r>
      <w:r w:rsidR="0036123D" w:rsidRPr="008B4A9D">
        <w:rPr>
          <w:b/>
        </w:rPr>
        <w:t>inwestycyjnych</w:t>
      </w:r>
      <w:r w:rsidR="00906207" w:rsidRPr="008B4A9D">
        <w:rPr>
          <w:b/>
        </w:rPr>
        <w:t xml:space="preserve"> </w:t>
      </w:r>
      <w:r w:rsidR="00B20B62" w:rsidRPr="008B4A9D">
        <w:rPr>
          <w:b/>
        </w:rPr>
        <w:t>rocznych i</w:t>
      </w:r>
      <w:r w:rsidR="00B20B62">
        <w:rPr>
          <w:b/>
        </w:rPr>
        <w:t xml:space="preserve"> </w:t>
      </w:r>
      <w:r w:rsidR="00906207" w:rsidRPr="00AB3064">
        <w:rPr>
          <w:b/>
        </w:rPr>
        <w:t>wieloletnich</w:t>
      </w:r>
      <w:r w:rsidR="0036123D" w:rsidRPr="00AB3064">
        <w:rPr>
          <w:b/>
        </w:rPr>
        <w:t xml:space="preserve"> </w:t>
      </w:r>
      <w:r w:rsidRPr="00AB3064">
        <w:t>w zakresie rzeczowo-finansowym</w:t>
      </w:r>
      <w:r w:rsidR="005D74CB" w:rsidRPr="00AB3064">
        <w:t>,</w:t>
      </w:r>
      <w:r w:rsidRPr="00AB3064">
        <w:t xml:space="preserve"> </w:t>
      </w:r>
      <w:r w:rsidR="000201FF">
        <w:t>z wyjątkiem zmian dotyczących kategorii źródła finansowania, działu, rozdziału, pa</w:t>
      </w:r>
      <w:r w:rsidR="008B4A9D">
        <w:t xml:space="preserve">ragrafu </w:t>
      </w:r>
      <w:r w:rsidR="000201FF">
        <w:t xml:space="preserve">oraz zmian finansowych wynikających z przeliczenia kursu EUR i dotyczących podatku VAT, </w:t>
      </w:r>
      <w:r w:rsidR="003B3ED5" w:rsidRPr="00AB3064">
        <w:rPr>
          <w:bCs/>
        </w:rPr>
        <w:t>a następnie:</w:t>
      </w:r>
    </w:p>
    <w:p w14:paraId="2C670607" w14:textId="57289DD7" w:rsidR="00C16AAD" w:rsidRPr="00543520" w:rsidRDefault="00C16AAD" w:rsidP="00805844">
      <w:pPr>
        <w:pStyle w:val="Podtytu"/>
        <w:tabs>
          <w:tab w:val="left" w:pos="9923"/>
        </w:tabs>
        <w:spacing w:line="360" w:lineRule="auto"/>
        <w:ind w:left="357" w:right="425"/>
        <w:jc w:val="both"/>
        <w:rPr>
          <w:b/>
          <w:u w:val="single"/>
        </w:rPr>
      </w:pPr>
      <w:r w:rsidRPr="00C16AAD">
        <w:rPr>
          <w:b/>
        </w:rPr>
        <w:t xml:space="preserve">- </w:t>
      </w:r>
      <w:r w:rsidR="00B74BB3" w:rsidRPr="00C16AAD">
        <w:rPr>
          <w:b/>
        </w:rPr>
        <w:t>Wniosek dotyczący zmian w roku budżetowym dla Zadań inwestycyjnych rocznych</w:t>
      </w:r>
      <w:r w:rsidR="008B4A9D" w:rsidRPr="00C16AAD">
        <w:rPr>
          <w:bCs/>
        </w:rPr>
        <w:t xml:space="preserve"> (</w:t>
      </w:r>
      <w:r w:rsidR="008B4A9D" w:rsidRPr="00C16AAD">
        <w:rPr>
          <w:b/>
          <w:bCs/>
        </w:rPr>
        <w:t>wzór wniosku nr 7</w:t>
      </w:r>
      <w:r w:rsidR="008B4A9D" w:rsidRPr="00C16AAD">
        <w:rPr>
          <w:bCs/>
        </w:rPr>
        <w:t xml:space="preserve">) </w:t>
      </w:r>
      <w:r w:rsidR="00B74BB3" w:rsidRPr="00C16AAD">
        <w:rPr>
          <w:bCs/>
        </w:rPr>
        <w:t xml:space="preserve"> przekazuje do akceptacji </w:t>
      </w:r>
      <w:r w:rsidR="00B74BB3" w:rsidRPr="00C16AAD">
        <w:rPr>
          <w:b/>
        </w:rPr>
        <w:t xml:space="preserve">do Kierującego pionem, </w:t>
      </w:r>
      <w:r w:rsidR="00B74BB3">
        <w:t xml:space="preserve">po uzyskaniu akceptacji przekazuje wniosek </w:t>
      </w:r>
      <w:r w:rsidR="00B74BB3" w:rsidRPr="00C16AAD">
        <w:rPr>
          <w:b/>
        </w:rPr>
        <w:t>do Wydziału Budżetu Miasta</w:t>
      </w:r>
      <w:r w:rsidR="00641541">
        <w:t xml:space="preserve">. </w:t>
      </w:r>
      <w:r w:rsidR="00641541" w:rsidRPr="00543520">
        <w:t xml:space="preserve">Po wydaniu opinii przez Skarbnika Miasta, </w:t>
      </w:r>
      <w:r w:rsidR="00641541" w:rsidRPr="00543520">
        <w:lastRenderedPageBreak/>
        <w:t>BM przygotowuje odpowiednio projekt uchwały lub zarządzenia dotyczącego wnioskowanych zmian. Po podjęciu uchwały przez RMK lub zarządzenia przez PMK, BM powiadamia o zmianach wnioskodawców oraz komórkę organizacyjną nadzorującą działalność wnioskodawcy.</w:t>
      </w:r>
    </w:p>
    <w:p w14:paraId="0E0DC018" w14:textId="28A5B64A" w:rsidR="00C16AAD" w:rsidRPr="00543520" w:rsidRDefault="00C16AAD" w:rsidP="00805844">
      <w:pPr>
        <w:pStyle w:val="Podtytu"/>
        <w:tabs>
          <w:tab w:val="left" w:pos="284"/>
          <w:tab w:val="left" w:pos="9923"/>
        </w:tabs>
        <w:spacing w:line="360" w:lineRule="auto"/>
        <w:ind w:left="426" w:right="425"/>
        <w:jc w:val="both"/>
        <w:rPr>
          <w:bCs/>
          <w:u w:val="single"/>
        </w:rPr>
      </w:pPr>
      <w:r>
        <w:rPr>
          <w:b/>
        </w:rPr>
        <w:t xml:space="preserve">- </w:t>
      </w:r>
      <w:r w:rsidR="00B74BB3" w:rsidRPr="00C16AAD">
        <w:rPr>
          <w:b/>
        </w:rPr>
        <w:t xml:space="preserve">Wniosek dotyczący zmian w roku budżetowym z wyłączeniem ogólnych zasad realizacji budżetu dla Zadania inwestycyjnego rocznego </w:t>
      </w:r>
      <w:r w:rsidR="008B4A9D" w:rsidRPr="008B4A9D">
        <w:t>(</w:t>
      </w:r>
      <w:r w:rsidR="008B4A9D" w:rsidRPr="00C16AAD">
        <w:rPr>
          <w:b/>
          <w:bCs/>
        </w:rPr>
        <w:t>wzór wniosku nr 8</w:t>
      </w:r>
      <w:r w:rsidR="008B4A9D" w:rsidRPr="00C16AAD">
        <w:rPr>
          <w:bCs/>
        </w:rPr>
        <w:t xml:space="preserve">) </w:t>
      </w:r>
      <w:r w:rsidR="00B74BB3" w:rsidRPr="00C16AAD">
        <w:rPr>
          <w:bCs/>
        </w:rPr>
        <w:t>przekazuje do akceptacji</w:t>
      </w:r>
      <w:r w:rsidR="00B74BB3" w:rsidRPr="00C16AAD">
        <w:rPr>
          <w:b/>
        </w:rPr>
        <w:t xml:space="preserve"> do Kierującego pionem</w:t>
      </w:r>
      <w:r w:rsidR="00B74BB3" w:rsidRPr="00C16AAD">
        <w:rPr>
          <w:bCs/>
        </w:rPr>
        <w:t xml:space="preserve">, a następnie </w:t>
      </w:r>
      <w:r w:rsidR="00B74BB3" w:rsidRPr="00C16AAD">
        <w:rPr>
          <w:b/>
        </w:rPr>
        <w:t>do Wydziału Budżetu Miasta</w:t>
      </w:r>
      <w:r w:rsidR="00A5118B">
        <w:rPr>
          <w:b/>
        </w:rPr>
        <w:t>.</w:t>
      </w:r>
      <w:r w:rsidR="00B74BB3" w:rsidRPr="00C16AAD">
        <w:rPr>
          <w:b/>
        </w:rPr>
        <w:t xml:space="preserve"> </w:t>
      </w:r>
      <w:r w:rsidR="00A5118B" w:rsidRPr="00543520">
        <w:rPr>
          <w:b/>
        </w:rPr>
        <w:t>BM</w:t>
      </w:r>
      <w:r w:rsidR="00A5118B" w:rsidRPr="00543520">
        <w:t xml:space="preserve"> po przeanalizowaniu </w:t>
      </w:r>
      <w:r w:rsidR="00A5118B" w:rsidRPr="00543520">
        <w:br/>
        <w:t xml:space="preserve">i zaopiniowaniu przekazuje wniosek do </w:t>
      </w:r>
      <w:r w:rsidR="00A5118B" w:rsidRPr="00543520">
        <w:rPr>
          <w:b/>
        </w:rPr>
        <w:t>Skarbnika Miasta</w:t>
      </w:r>
      <w:r w:rsidR="00A5118B" w:rsidRPr="00543520">
        <w:t xml:space="preserve">. Po wydaniu opinii przez </w:t>
      </w:r>
      <w:r w:rsidR="00A5118B" w:rsidRPr="00543520">
        <w:rPr>
          <w:b/>
        </w:rPr>
        <w:t>Skarbnika Miasta, Wydział Budżetu Miasta</w:t>
      </w:r>
      <w:r w:rsidR="00A5118B" w:rsidRPr="00543520">
        <w:t xml:space="preserve"> przekazuje wniosek do </w:t>
      </w:r>
      <w:r w:rsidR="00A5118B" w:rsidRPr="00543520">
        <w:rPr>
          <w:b/>
        </w:rPr>
        <w:t>PMK</w:t>
      </w:r>
      <w:r w:rsidR="00A5118B" w:rsidRPr="00543520">
        <w:t xml:space="preserve"> w celu wydania decyzji. </w:t>
      </w:r>
      <w:r w:rsidR="00805844" w:rsidRPr="00543520">
        <w:br/>
      </w:r>
      <w:r w:rsidR="00A5118B" w:rsidRPr="00543520">
        <w:t xml:space="preserve">W przypadku wydania pozytywnej decyzji przez </w:t>
      </w:r>
      <w:r w:rsidR="00A5118B" w:rsidRPr="00543520">
        <w:rPr>
          <w:b/>
        </w:rPr>
        <w:t>PMK, BM</w:t>
      </w:r>
      <w:r w:rsidR="00A5118B" w:rsidRPr="00543520">
        <w:t xml:space="preserve"> przygotowuje odpowiednio projekt uchwały lub zarządzenia dotyczącego wnioskowanych zmian. Po podjęciu uchwały przez RMK lub zarządzenia przez </w:t>
      </w:r>
      <w:r w:rsidR="00A5118B" w:rsidRPr="00543520">
        <w:rPr>
          <w:b/>
        </w:rPr>
        <w:t xml:space="preserve">PMK, BM </w:t>
      </w:r>
      <w:r w:rsidR="00A5118B" w:rsidRPr="00543520">
        <w:t>powiadamia o zmianach wnioskodawców oraz komórkę organizacyjną nadzorującą działalność wnioskodawcy.</w:t>
      </w:r>
    </w:p>
    <w:p w14:paraId="3BB6753D" w14:textId="77777777" w:rsidR="00A5118B" w:rsidRDefault="00C16AAD" w:rsidP="00805844">
      <w:pPr>
        <w:pStyle w:val="Podtytu"/>
        <w:tabs>
          <w:tab w:val="left" w:pos="284"/>
          <w:tab w:val="left" w:pos="9923"/>
        </w:tabs>
        <w:spacing w:line="360" w:lineRule="auto"/>
        <w:ind w:left="426" w:right="425"/>
        <w:jc w:val="both"/>
        <w:rPr>
          <w:bCs/>
          <w:u w:val="single"/>
        </w:rPr>
      </w:pPr>
      <w:r>
        <w:rPr>
          <w:b/>
        </w:rPr>
        <w:t xml:space="preserve">- </w:t>
      </w:r>
      <w:r w:rsidR="001D7646" w:rsidRPr="005F38C3">
        <w:rPr>
          <w:b/>
        </w:rPr>
        <w:t xml:space="preserve">Wniosek dotyczący zmian w roku budżetowym dla </w:t>
      </w:r>
      <w:r w:rsidR="00C23732" w:rsidRPr="005F38C3">
        <w:rPr>
          <w:b/>
        </w:rPr>
        <w:t>Z</w:t>
      </w:r>
      <w:r w:rsidR="001D7646" w:rsidRPr="005F38C3">
        <w:rPr>
          <w:b/>
        </w:rPr>
        <w:t xml:space="preserve">adania inwestycyjnego wieloletniego </w:t>
      </w:r>
      <w:r w:rsidR="000A4960">
        <w:rPr>
          <w:b/>
        </w:rPr>
        <w:t>(</w:t>
      </w:r>
      <w:r w:rsidR="000A4960" w:rsidRPr="004C5FCC">
        <w:rPr>
          <w:b/>
          <w:bCs/>
        </w:rPr>
        <w:t>wzór wniosku nr 9</w:t>
      </w:r>
      <w:r w:rsidR="000A4960">
        <w:rPr>
          <w:bCs/>
        </w:rPr>
        <w:t>)</w:t>
      </w:r>
      <w:r w:rsidR="00A5118B">
        <w:rPr>
          <w:bCs/>
        </w:rPr>
        <w:t xml:space="preserve"> </w:t>
      </w:r>
      <w:r w:rsidR="00D902BA" w:rsidRPr="005F38C3">
        <w:rPr>
          <w:bCs/>
        </w:rPr>
        <w:t>po uzyskaniu</w:t>
      </w:r>
      <w:r w:rsidR="00BC6E16" w:rsidRPr="005F38C3">
        <w:rPr>
          <w:bCs/>
        </w:rPr>
        <w:t xml:space="preserve"> akceptacji</w:t>
      </w:r>
      <w:r w:rsidR="00BC6E16" w:rsidRPr="005F38C3">
        <w:rPr>
          <w:b/>
        </w:rPr>
        <w:t xml:space="preserve"> Kierującego pionem</w:t>
      </w:r>
      <w:r w:rsidR="00D902BA" w:rsidRPr="005F38C3">
        <w:rPr>
          <w:b/>
        </w:rPr>
        <w:t>:</w:t>
      </w:r>
    </w:p>
    <w:p w14:paraId="7AB1F1BA" w14:textId="61BC8BCF" w:rsidR="000A4960" w:rsidRPr="00A5118B" w:rsidRDefault="00B847C1" w:rsidP="00805844">
      <w:pPr>
        <w:pStyle w:val="Podtytu"/>
        <w:numPr>
          <w:ilvl w:val="0"/>
          <w:numId w:val="33"/>
        </w:numPr>
        <w:tabs>
          <w:tab w:val="left" w:pos="284"/>
          <w:tab w:val="left" w:pos="9923"/>
        </w:tabs>
        <w:spacing w:line="360" w:lineRule="auto"/>
        <w:ind w:right="425"/>
        <w:jc w:val="both"/>
        <w:rPr>
          <w:bCs/>
          <w:u w:val="single"/>
        </w:rPr>
      </w:pPr>
      <w:r w:rsidRPr="00AB3064">
        <w:rPr>
          <w:bCs/>
        </w:rPr>
        <w:t xml:space="preserve">jeśli zmiany dot. </w:t>
      </w:r>
      <w:r w:rsidR="00C23732">
        <w:rPr>
          <w:bCs/>
        </w:rPr>
        <w:t>Z</w:t>
      </w:r>
      <w:r w:rsidR="000A4960">
        <w:rPr>
          <w:bCs/>
        </w:rPr>
        <w:t>adania inwestycyjnego D</w:t>
      </w:r>
      <w:r w:rsidRPr="00AB3064">
        <w:rPr>
          <w:bCs/>
        </w:rPr>
        <w:t xml:space="preserve">zielnicy - przekazuje </w:t>
      </w:r>
      <w:r w:rsidRPr="00AB3064">
        <w:rPr>
          <w:b/>
          <w:bCs/>
        </w:rPr>
        <w:t>do BM,</w:t>
      </w:r>
    </w:p>
    <w:p w14:paraId="0BBECA29" w14:textId="784EF684" w:rsidR="00BC6E16" w:rsidRPr="00543520" w:rsidRDefault="00B847C1" w:rsidP="00805844">
      <w:pPr>
        <w:pStyle w:val="Podtytu"/>
        <w:numPr>
          <w:ilvl w:val="0"/>
          <w:numId w:val="33"/>
        </w:numPr>
        <w:tabs>
          <w:tab w:val="left" w:pos="0"/>
          <w:tab w:val="left" w:pos="9923"/>
        </w:tabs>
        <w:spacing w:line="360" w:lineRule="auto"/>
        <w:ind w:right="425"/>
        <w:jc w:val="both"/>
        <w:rPr>
          <w:bCs/>
        </w:rPr>
      </w:pPr>
      <w:r w:rsidRPr="000A4960">
        <w:rPr>
          <w:bCs/>
        </w:rPr>
        <w:t>jeśli</w:t>
      </w:r>
      <w:r w:rsidR="00BC6E16" w:rsidRPr="000A4960">
        <w:rPr>
          <w:bCs/>
        </w:rPr>
        <w:t xml:space="preserve"> zmiany w roku budżetowym </w:t>
      </w:r>
      <w:r w:rsidR="008A7F88" w:rsidRPr="000A4960">
        <w:rPr>
          <w:bCs/>
        </w:rPr>
        <w:t xml:space="preserve">dotyczą </w:t>
      </w:r>
      <w:r w:rsidR="008A7F88" w:rsidRPr="000A4960">
        <w:rPr>
          <w:bCs/>
          <w:u w:val="single"/>
        </w:rPr>
        <w:t>zmian</w:t>
      </w:r>
      <w:r w:rsidR="00800955" w:rsidRPr="000A4960">
        <w:rPr>
          <w:bCs/>
          <w:u w:val="single"/>
        </w:rPr>
        <w:t xml:space="preserve"> </w:t>
      </w:r>
      <w:r w:rsidR="008A7F88" w:rsidRPr="000A4960">
        <w:rPr>
          <w:bCs/>
          <w:u w:val="single"/>
        </w:rPr>
        <w:t>finansowych</w:t>
      </w:r>
      <w:r w:rsidR="00AA5299" w:rsidRPr="000A4960">
        <w:rPr>
          <w:bCs/>
        </w:rPr>
        <w:t xml:space="preserve"> </w:t>
      </w:r>
      <w:r w:rsidRPr="000A4960">
        <w:rPr>
          <w:bCs/>
        </w:rPr>
        <w:t xml:space="preserve">dla </w:t>
      </w:r>
      <w:r w:rsidR="00C23732" w:rsidRPr="000A4960">
        <w:rPr>
          <w:bCs/>
        </w:rPr>
        <w:t xml:space="preserve">Zadań </w:t>
      </w:r>
      <w:r w:rsidRPr="000A4960">
        <w:rPr>
          <w:bCs/>
        </w:rPr>
        <w:t xml:space="preserve">strategicznych i programowych - </w:t>
      </w:r>
      <w:r w:rsidR="00D902BA" w:rsidRPr="000A4960">
        <w:rPr>
          <w:bCs/>
        </w:rPr>
        <w:t>p</w:t>
      </w:r>
      <w:r w:rsidR="00655358" w:rsidRPr="000A4960">
        <w:rPr>
          <w:bCs/>
        </w:rPr>
        <w:t>rzekazuje</w:t>
      </w:r>
      <w:r w:rsidR="00BC6E16" w:rsidRPr="000A4960">
        <w:rPr>
          <w:bCs/>
        </w:rPr>
        <w:t xml:space="preserve"> </w:t>
      </w:r>
      <w:r w:rsidR="00BC6E16" w:rsidRPr="000A4960">
        <w:rPr>
          <w:b/>
        </w:rPr>
        <w:t>do</w:t>
      </w:r>
      <w:r w:rsidR="00BC6E16" w:rsidRPr="000A4960">
        <w:rPr>
          <w:bCs/>
        </w:rPr>
        <w:t xml:space="preserve"> </w:t>
      </w:r>
      <w:r w:rsidR="005F38C3" w:rsidRPr="000A4960">
        <w:rPr>
          <w:b/>
        </w:rPr>
        <w:t>BM</w:t>
      </w:r>
      <w:r w:rsidR="00A5118B">
        <w:rPr>
          <w:b/>
        </w:rPr>
        <w:t xml:space="preserve">. </w:t>
      </w:r>
      <w:r w:rsidR="00A5118B" w:rsidRPr="00A5118B">
        <w:rPr>
          <w:b/>
        </w:rPr>
        <w:t xml:space="preserve">Wydział Budżetu Miasta </w:t>
      </w:r>
      <w:r w:rsidR="00A5118B" w:rsidRPr="00A5118B">
        <w:t xml:space="preserve">po przeanalizowaniu </w:t>
      </w:r>
      <w:r w:rsidR="00805844">
        <w:br/>
      </w:r>
      <w:r w:rsidR="00A5118B" w:rsidRPr="00A5118B">
        <w:t>i zaopiniowaniu przekazuje wniosek do</w:t>
      </w:r>
      <w:r w:rsidR="00A5118B" w:rsidRPr="00A5118B">
        <w:rPr>
          <w:b/>
        </w:rPr>
        <w:t xml:space="preserve"> Skarbnika Miasta. </w:t>
      </w:r>
      <w:r w:rsidR="00A5118B" w:rsidRPr="00543520">
        <w:t>Po wydaniu opinii przez Skarbnika Miasta, BM przygotowuje odpowiednio projekt uchwały lub zarządzenia dotyczącego wnioskowanych zmian. Po podjęciu uchwały przez RMK lub zarządzenia przez PMK, BM powiadamia o zmianach wnioskodawców oraz komórkę organizacyjną nadzorującą działalność wnioskodawcy</w:t>
      </w:r>
      <w:r w:rsidR="00641541" w:rsidRPr="00543520">
        <w:rPr>
          <w:b/>
        </w:rPr>
        <w:t>,</w:t>
      </w:r>
    </w:p>
    <w:p w14:paraId="0808F3A5" w14:textId="7099076A" w:rsidR="00E57CF4" w:rsidRDefault="00955BD1" w:rsidP="00805844">
      <w:pPr>
        <w:pStyle w:val="Podtytu"/>
        <w:numPr>
          <w:ilvl w:val="0"/>
          <w:numId w:val="47"/>
        </w:numPr>
        <w:tabs>
          <w:tab w:val="left" w:pos="9923"/>
        </w:tabs>
        <w:spacing w:line="360" w:lineRule="auto"/>
        <w:ind w:left="993" w:right="425" w:hanging="284"/>
        <w:jc w:val="both"/>
        <w:rPr>
          <w:bCs/>
          <w:strike/>
        </w:rPr>
      </w:pPr>
      <w:r w:rsidRPr="00AB3064">
        <w:rPr>
          <w:b/>
        </w:rPr>
        <w:t xml:space="preserve">Wniosek dotyczący zmian w roku budżetowym z wyłączeniem ogólnych zasad realizacji budżetu dla </w:t>
      </w:r>
      <w:r w:rsidR="00C23732">
        <w:rPr>
          <w:b/>
        </w:rPr>
        <w:t>Z</w:t>
      </w:r>
      <w:r w:rsidR="00C23732" w:rsidRPr="00AB3064">
        <w:rPr>
          <w:b/>
        </w:rPr>
        <w:t xml:space="preserve">adania </w:t>
      </w:r>
      <w:r w:rsidRPr="00AB3064">
        <w:rPr>
          <w:b/>
        </w:rPr>
        <w:t>inwestycyjnego wieloletniego</w:t>
      </w:r>
      <w:r w:rsidR="00B94237" w:rsidRPr="00AB3064">
        <w:rPr>
          <w:b/>
        </w:rPr>
        <w:t xml:space="preserve"> </w:t>
      </w:r>
      <w:r w:rsidR="000A4960">
        <w:rPr>
          <w:b/>
        </w:rPr>
        <w:t>(</w:t>
      </w:r>
      <w:r w:rsidR="000A4960" w:rsidRPr="004C5FCC">
        <w:rPr>
          <w:b/>
          <w:bCs/>
        </w:rPr>
        <w:t>wzór wniosku nr 10)</w:t>
      </w:r>
      <w:r w:rsidR="000A4960">
        <w:rPr>
          <w:bCs/>
        </w:rPr>
        <w:t xml:space="preserve"> </w:t>
      </w:r>
      <w:r w:rsidRPr="00AB3064">
        <w:rPr>
          <w:bCs/>
        </w:rPr>
        <w:t xml:space="preserve">- </w:t>
      </w:r>
      <w:r w:rsidR="00863E6C" w:rsidRPr="00AB3064">
        <w:rPr>
          <w:bCs/>
        </w:rPr>
        <w:t xml:space="preserve">po uzyskaniu akceptacji </w:t>
      </w:r>
      <w:r w:rsidR="00DA79C3" w:rsidRPr="00AB3064">
        <w:rPr>
          <w:b/>
        </w:rPr>
        <w:t>Kierującego pionem</w:t>
      </w:r>
      <w:r w:rsidR="00477BD4" w:rsidRPr="00AB3064">
        <w:rPr>
          <w:bCs/>
        </w:rPr>
        <w:t>:</w:t>
      </w:r>
    </w:p>
    <w:p w14:paraId="4744F8E1" w14:textId="5BE7CD37" w:rsidR="000A4960" w:rsidRPr="00543520" w:rsidRDefault="00477BD4" w:rsidP="00805844">
      <w:pPr>
        <w:pStyle w:val="Podtytu"/>
        <w:numPr>
          <w:ilvl w:val="0"/>
          <w:numId w:val="34"/>
        </w:numPr>
        <w:tabs>
          <w:tab w:val="left" w:pos="0"/>
          <w:tab w:val="left" w:pos="9923"/>
        </w:tabs>
        <w:spacing w:line="360" w:lineRule="auto"/>
        <w:ind w:right="425"/>
        <w:jc w:val="both"/>
        <w:rPr>
          <w:bCs/>
          <w:strike/>
        </w:rPr>
      </w:pPr>
      <w:r w:rsidRPr="00AB3064">
        <w:t>w przypadku</w:t>
      </w:r>
      <w:r w:rsidR="009633E2" w:rsidRPr="00AB3064">
        <w:t xml:space="preserve"> sporządzania</w:t>
      </w:r>
      <w:r w:rsidRPr="00AB3064">
        <w:t xml:space="preserve"> </w:t>
      </w:r>
      <w:r w:rsidR="009633E2" w:rsidRPr="00AB3064">
        <w:t xml:space="preserve">„Bilansu zmian” w sytuacjach wskazanych w </w:t>
      </w:r>
      <w:r w:rsidR="009633E2" w:rsidRPr="00AB3064">
        <w:rPr>
          <w:i/>
        </w:rPr>
        <w:t xml:space="preserve">Instrukcji </w:t>
      </w:r>
      <w:r w:rsidR="00805844">
        <w:rPr>
          <w:i/>
        </w:rPr>
        <w:br/>
      </w:r>
      <w:r w:rsidR="009633E2" w:rsidRPr="00AB3064">
        <w:rPr>
          <w:i/>
        </w:rPr>
        <w:t xml:space="preserve">ws. WPF </w:t>
      </w:r>
      <w:r w:rsidRPr="00AB3064">
        <w:t xml:space="preserve"> </w:t>
      </w:r>
      <w:r w:rsidR="003445BD" w:rsidRPr="00AB3064">
        <w:t xml:space="preserve">przekazuje </w:t>
      </w:r>
      <w:r w:rsidR="004C5FCC">
        <w:t>wniosek</w:t>
      </w:r>
      <w:r w:rsidR="00042AE2" w:rsidRPr="00AB3064">
        <w:t xml:space="preserve"> </w:t>
      </w:r>
      <w:r w:rsidRPr="00AB3064">
        <w:t xml:space="preserve">wraz z </w:t>
      </w:r>
      <w:r w:rsidR="00B42FE8">
        <w:t xml:space="preserve">pozostałymi </w:t>
      </w:r>
      <w:r w:rsidR="00680475" w:rsidRPr="00AB3064">
        <w:t>Wniosk</w:t>
      </w:r>
      <w:r w:rsidR="00B42FE8">
        <w:t xml:space="preserve">ami </w:t>
      </w:r>
      <w:r w:rsidR="00680475" w:rsidRPr="00AB3064">
        <w:t>uczestniczący</w:t>
      </w:r>
      <w:r w:rsidR="00B42FE8">
        <w:t>mi</w:t>
      </w:r>
      <w:r w:rsidR="00680475" w:rsidRPr="00AB3064">
        <w:t xml:space="preserve"> </w:t>
      </w:r>
      <w:r w:rsidR="00805844">
        <w:br/>
      </w:r>
      <w:r w:rsidR="004E5150" w:rsidRPr="00AB3064">
        <w:t xml:space="preserve">w bilansowaniu </w:t>
      </w:r>
      <w:r w:rsidR="00A53BD1" w:rsidRPr="00AB3064">
        <w:t xml:space="preserve"> </w:t>
      </w:r>
      <w:r w:rsidR="00DA79C3" w:rsidRPr="00AB3064">
        <w:rPr>
          <w:b/>
        </w:rPr>
        <w:t xml:space="preserve">do </w:t>
      </w:r>
      <w:r w:rsidR="005F38C3">
        <w:rPr>
          <w:b/>
        </w:rPr>
        <w:t>Wydziału Budżetu Miasta</w:t>
      </w:r>
      <w:r w:rsidR="00A5118B">
        <w:rPr>
          <w:b/>
        </w:rPr>
        <w:t>.</w:t>
      </w:r>
      <w:r w:rsidR="00DA79C3" w:rsidRPr="00AB3064">
        <w:rPr>
          <w:b/>
        </w:rPr>
        <w:t xml:space="preserve"> </w:t>
      </w:r>
      <w:r w:rsidR="00A5118B" w:rsidRPr="00543520">
        <w:rPr>
          <w:b/>
        </w:rPr>
        <w:t xml:space="preserve">Wydział Budżetu Miasta </w:t>
      </w:r>
      <w:r w:rsidR="00A5118B" w:rsidRPr="00543520">
        <w:t xml:space="preserve">po przeanalizowaniu i zaopiniowaniu przekazuje wniosek wraz z pozostałymi Wnioskami uczestniczącymi w bilansowaniu do </w:t>
      </w:r>
      <w:r w:rsidR="00A5118B" w:rsidRPr="00543520">
        <w:rPr>
          <w:b/>
        </w:rPr>
        <w:t>Skarbnika Miasta</w:t>
      </w:r>
      <w:r w:rsidR="00A5118B" w:rsidRPr="00543520">
        <w:t>. Po wydaniu opinii przez Skarbnika Miasta, Wyd</w:t>
      </w:r>
      <w:r w:rsidR="001F13FB">
        <w:t>ział Budżetu przekazuje wnioski</w:t>
      </w:r>
      <w:r w:rsidR="00A5118B" w:rsidRPr="00543520">
        <w:t xml:space="preserve"> do PMK w celu wydania decyzji. W przypadku wydania pozytywnej decyzji przez PMK, BM przygotowuje odpowiednio projekt uchwały lub zarządzenia dotyczącego wnioskowanych zmian. Po podjęciu uchwały przez RMK lub zarządzenia przez PMK, BM powiadamia o zmianach wnioskodawców oraz komórkę organizacyjną nadzorującą działalność wnioskodawcy</w:t>
      </w:r>
      <w:r w:rsidR="00DA79C3" w:rsidRPr="00543520">
        <w:rPr>
          <w:bCs/>
        </w:rPr>
        <w:t>,</w:t>
      </w:r>
    </w:p>
    <w:p w14:paraId="3AD5FB20" w14:textId="07512498" w:rsidR="00E57CF4" w:rsidRPr="000A4960" w:rsidRDefault="009B4F30" w:rsidP="00805844">
      <w:pPr>
        <w:pStyle w:val="Podtytu"/>
        <w:numPr>
          <w:ilvl w:val="0"/>
          <w:numId w:val="34"/>
        </w:numPr>
        <w:tabs>
          <w:tab w:val="left" w:pos="0"/>
          <w:tab w:val="left" w:pos="9923"/>
        </w:tabs>
        <w:spacing w:line="360" w:lineRule="auto"/>
        <w:ind w:left="1417" w:right="425" w:hanging="357"/>
        <w:jc w:val="both"/>
        <w:rPr>
          <w:bCs/>
          <w:strike/>
        </w:rPr>
      </w:pPr>
      <w:r w:rsidRPr="000A4960">
        <w:rPr>
          <w:bCs/>
        </w:rPr>
        <w:lastRenderedPageBreak/>
        <w:t xml:space="preserve">w </w:t>
      </w:r>
      <w:r w:rsidR="009633E2" w:rsidRPr="000A4960">
        <w:rPr>
          <w:bCs/>
        </w:rPr>
        <w:t xml:space="preserve">pozostałych przypadkach (zgodnie z </w:t>
      </w:r>
      <w:r w:rsidRPr="000A4960">
        <w:rPr>
          <w:bCs/>
        </w:rPr>
        <w:t xml:space="preserve"> </w:t>
      </w:r>
      <w:r w:rsidR="009633E2" w:rsidRPr="000A4960">
        <w:rPr>
          <w:i/>
        </w:rPr>
        <w:t xml:space="preserve">Instrukcją ws. WPF) </w:t>
      </w:r>
      <w:r w:rsidR="009633E2" w:rsidRPr="0065362F">
        <w:t xml:space="preserve"> </w:t>
      </w:r>
      <w:r w:rsidRPr="000A4960">
        <w:rPr>
          <w:bCs/>
        </w:rPr>
        <w:t xml:space="preserve">przekazuje </w:t>
      </w:r>
      <w:r w:rsidR="00042AE2" w:rsidRPr="000A4960">
        <w:rPr>
          <w:bCs/>
        </w:rPr>
        <w:t xml:space="preserve"> </w:t>
      </w:r>
      <w:r w:rsidR="004C5FCC">
        <w:rPr>
          <w:bCs/>
        </w:rPr>
        <w:t>wniosek</w:t>
      </w:r>
      <w:r w:rsidR="00256B8E" w:rsidRPr="000A4960">
        <w:rPr>
          <w:bCs/>
        </w:rPr>
        <w:t xml:space="preserve"> wraz z </w:t>
      </w:r>
      <w:r w:rsidR="0085542A" w:rsidRPr="000A4960">
        <w:rPr>
          <w:bCs/>
        </w:rPr>
        <w:t>innym</w:t>
      </w:r>
      <w:r w:rsidR="00042AE2" w:rsidRPr="000A4960">
        <w:rPr>
          <w:bCs/>
        </w:rPr>
        <w:t>i</w:t>
      </w:r>
      <w:r w:rsidR="009633E2" w:rsidRPr="000A4960">
        <w:rPr>
          <w:bCs/>
        </w:rPr>
        <w:t xml:space="preserve"> Wnioskami uczestniczącymi w bilansowaniu</w:t>
      </w:r>
      <w:r w:rsidR="00871D37" w:rsidRPr="000A4960">
        <w:rPr>
          <w:bCs/>
        </w:rPr>
        <w:t xml:space="preserve"> </w:t>
      </w:r>
      <w:r w:rsidRPr="000A4960">
        <w:rPr>
          <w:b/>
          <w:bCs/>
        </w:rPr>
        <w:t>do Wydziału Budżetu Miasta</w:t>
      </w:r>
      <w:r w:rsidRPr="000A4960">
        <w:rPr>
          <w:bCs/>
        </w:rPr>
        <w:t xml:space="preserve"> w celu sporządzenia „Bilansu zmian”</w:t>
      </w:r>
      <w:r w:rsidR="003C79C3" w:rsidRPr="000A4960">
        <w:rPr>
          <w:bCs/>
        </w:rPr>
        <w:t>.</w:t>
      </w:r>
    </w:p>
    <w:p w14:paraId="3E0FCA0D" w14:textId="3EC82F71" w:rsidR="00A3425A" w:rsidRDefault="00A3425A" w:rsidP="00805844">
      <w:pPr>
        <w:pStyle w:val="Podtytu"/>
        <w:tabs>
          <w:tab w:val="left" w:pos="0"/>
          <w:tab w:val="left" w:pos="9923"/>
        </w:tabs>
        <w:spacing w:line="360" w:lineRule="auto"/>
        <w:ind w:left="425" w:right="425"/>
        <w:jc w:val="both"/>
        <w:rPr>
          <w:bCs/>
        </w:rPr>
      </w:pPr>
      <w:r w:rsidRPr="00AB3064">
        <w:rPr>
          <w:bCs/>
        </w:rPr>
        <w:t>W przypadku</w:t>
      </w:r>
      <w:r w:rsidR="00AF06B3">
        <w:rPr>
          <w:bCs/>
        </w:rPr>
        <w:t>,</w:t>
      </w:r>
      <w:r w:rsidRPr="00AB3064">
        <w:rPr>
          <w:bCs/>
        </w:rPr>
        <w:t xml:space="preserve"> gdy Kierującym Pionem jest Prezydent Miasta Krakowa, </w:t>
      </w:r>
      <w:r w:rsidR="00AB14A0">
        <w:rPr>
          <w:bCs/>
        </w:rPr>
        <w:t xml:space="preserve">SI </w:t>
      </w:r>
      <w:r w:rsidRPr="00AB3064">
        <w:rPr>
          <w:bCs/>
        </w:rPr>
        <w:t xml:space="preserve">przekazuje Wnioski dot. zmian w budżecie bezpośrednio do </w:t>
      </w:r>
      <w:r w:rsidR="005F38C3" w:rsidRPr="004C5FCC">
        <w:rPr>
          <w:b/>
          <w:bCs/>
        </w:rPr>
        <w:t>Wydziału Budżetu Miasta</w:t>
      </w:r>
      <w:r w:rsidRPr="00AB3064">
        <w:rPr>
          <w:bCs/>
        </w:rPr>
        <w:t xml:space="preserve"> </w:t>
      </w:r>
      <w:r w:rsidR="009633E2" w:rsidRPr="00AB3064">
        <w:rPr>
          <w:bCs/>
        </w:rPr>
        <w:t xml:space="preserve">(dotyczy również Wniosków o zmianę w WPF) </w:t>
      </w:r>
      <w:r w:rsidRPr="00AB3064">
        <w:rPr>
          <w:bCs/>
        </w:rPr>
        <w:t>bez akceptacji PMK jako Kierującego pionem.</w:t>
      </w:r>
    </w:p>
    <w:p w14:paraId="0E2DEA90" w14:textId="77777777" w:rsidR="001F13FB" w:rsidRDefault="001F13FB" w:rsidP="001F13FB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i/>
          <w:iCs/>
          <w:u w:val="single"/>
        </w:rPr>
      </w:pPr>
    </w:p>
    <w:p w14:paraId="6B288EFD" w14:textId="77777777" w:rsidR="001F13FB" w:rsidRPr="00543520" w:rsidRDefault="001F13FB" w:rsidP="001F13FB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i/>
          <w:iCs/>
          <w:u w:val="single"/>
        </w:rPr>
      </w:pPr>
      <w:r w:rsidRPr="00543520">
        <w:rPr>
          <w:b/>
          <w:i/>
          <w:iCs/>
          <w:u w:val="single"/>
        </w:rPr>
        <w:t>UWAGA</w:t>
      </w:r>
    </w:p>
    <w:p w14:paraId="0E026D75" w14:textId="77777777" w:rsidR="001F13FB" w:rsidRPr="00543520" w:rsidRDefault="001F13FB" w:rsidP="001F13FB">
      <w:pPr>
        <w:pStyle w:val="Podtytu"/>
        <w:tabs>
          <w:tab w:val="left" w:pos="9923"/>
        </w:tabs>
        <w:spacing w:line="360" w:lineRule="auto"/>
        <w:ind w:left="284" w:right="425"/>
        <w:jc w:val="both"/>
        <w:rPr>
          <w:b/>
          <w:bCs/>
          <w:i/>
          <w:iCs/>
          <w:u w:val="single"/>
        </w:rPr>
      </w:pPr>
      <w:r w:rsidRPr="00543520">
        <w:rPr>
          <w:b/>
          <w:i/>
          <w:iCs/>
          <w:u w:val="single"/>
        </w:rPr>
        <w:t xml:space="preserve">Wnioski dotyczące zmian w roku budżetowym na wzorze nr 8 lub 10  składane są wyłącznie </w:t>
      </w:r>
      <w:r w:rsidRPr="00543520">
        <w:rPr>
          <w:b/>
          <w:i/>
          <w:iCs/>
          <w:u w:val="single"/>
        </w:rPr>
        <w:br/>
      </w:r>
      <w:r>
        <w:rPr>
          <w:b/>
          <w:i/>
          <w:iCs/>
          <w:u w:val="single"/>
        </w:rPr>
        <w:t xml:space="preserve">w przypadku </w:t>
      </w:r>
      <w:r w:rsidRPr="00543520">
        <w:rPr>
          <w:b/>
          <w:i/>
          <w:iCs/>
          <w:u w:val="single"/>
        </w:rPr>
        <w:t>ZWIĘKSZEŃ.</w:t>
      </w:r>
    </w:p>
    <w:p w14:paraId="32EE1AAD" w14:textId="77777777" w:rsidR="00CC7031" w:rsidRDefault="00CC7031" w:rsidP="00805844">
      <w:pPr>
        <w:pStyle w:val="Akapitzlist"/>
        <w:tabs>
          <w:tab w:val="left" w:pos="9923"/>
        </w:tabs>
        <w:spacing w:line="360" w:lineRule="auto"/>
        <w:ind w:left="425" w:right="425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E1B7C75" w14:textId="186DBB98" w:rsidR="00CC7031" w:rsidRPr="00543520" w:rsidRDefault="00CC7031" w:rsidP="00805844">
      <w:pPr>
        <w:pStyle w:val="Akapitzlist"/>
        <w:tabs>
          <w:tab w:val="left" w:pos="9923"/>
        </w:tabs>
        <w:spacing w:line="360" w:lineRule="auto"/>
        <w:ind w:left="425" w:right="425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4352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Złożenie przez Jednostkę Realizującą (po uzgodnieniu z Jednostką Nadzorującą) niezbilansowanego Wniosku o zmianę WPF, odpowiednio BM lub SI wstrzymuje jego dalsze procedowanie do chwili pojawienia się możliwości zbilansowania proponowanego zwiększenia. </w:t>
      </w:r>
      <w:r w:rsidR="00805844" w:rsidRPr="00543520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54352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 chwilą pojawienia się dodatkowych środków np. w wyniku zmniejszenia limitu wydatków na innym przedsięwzięciu oraz po decyzji PMK o przeznaczeniu ich na niezbilansowane przedsięwzięcie, BM/SI wznawia procedowanie wstrzymanego Wniosku o zmianę WPF. </w:t>
      </w:r>
    </w:p>
    <w:p w14:paraId="620F843E" w14:textId="77777777" w:rsidR="00641541" w:rsidRPr="00543520" w:rsidRDefault="00641541" w:rsidP="00805844">
      <w:pPr>
        <w:pStyle w:val="Podtytu"/>
        <w:tabs>
          <w:tab w:val="left" w:pos="0"/>
          <w:tab w:val="left" w:pos="9923"/>
        </w:tabs>
        <w:spacing w:line="360" w:lineRule="auto"/>
        <w:ind w:left="426" w:right="425"/>
        <w:jc w:val="both"/>
        <w:rPr>
          <w:bCs/>
        </w:rPr>
      </w:pPr>
    </w:p>
    <w:p w14:paraId="08511B4A" w14:textId="7548BE87" w:rsidR="00641541" w:rsidRPr="00543520" w:rsidRDefault="00641541" w:rsidP="00805844">
      <w:pPr>
        <w:pStyle w:val="Podtytu"/>
        <w:tabs>
          <w:tab w:val="left" w:pos="0"/>
          <w:tab w:val="left" w:pos="9923"/>
        </w:tabs>
        <w:spacing w:line="360" w:lineRule="auto"/>
        <w:ind w:left="426" w:right="425"/>
        <w:jc w:val="both"/>
        <w:rPr>
          <w:bCs/>
        </w:rPr>
      </w:pPr>
      <w:r w:rsidRPr="00543520">
        <w:rPr>
          <w:b/>
          <w:bCs/>
        </w:rPr>
        <w:t>Wydział Budżetu Miasta</w:t>
      </w:r>
      <w:r w:rsidRPr="00543520">
        <w:rPr>
          <w:bCs/>
        </w:rPr>
        <w:t xml:space="preserve"> </w:t>
      </w:r>
      <w:r w:rsidR="00C90605" w:rsidRPr="00543520">
        <w:rPr>
          <w:bCs/>
        </w:rPr>
        <w:t>w przypadku negatywnej opinii Skarbnika Miasta / braku pozytywnej decyzji PMK zwraca wniosek o zmianę w roku budżetowym / wniosek o zmianę w WPF do SI.</w:t>
      </w:r>
    </w:p>
    <w:p w14:paraId="7020A105" w14:textId="48BEF510" w:rsidR="00C90605" w:rsidRPr="00543520" w:rsidRDefault="007E5A47" w:rsidP="00805844">
      <w:pPr>
        <w:pStyle w:val="Podtytu"/>
        <w:tabs>
          <w:tab w:val="left" w:pos="0"/>
          <w:tab w:val="left" w:pos="9923"/>
        </w:tabs>
        <w:spacing w:line="360" w:lineRule="auto"/>
        <w:ind w:left="426" w:right="425"/>
        <w:jc w:val="both"/>
        <w:rPr>
          <w:bCs/>
        </w:rPr>
      </w:pPr>
      <w:r w:rsidRPr="00543520">
        <w:rPr>
          <w:b/>
          <w:bCs/>
        </w:rPr>
        <w:t>Wydział</w:t>
      </w:r>
      <w:r w:rsidR="00C90605" w:rsidRPr="00543520">
        <w:rPr>
          <w:b/>
          <w:bCs/>
        </w:rPr>
        <w:t xml:space="preserve"> Strategii, Planowania i Monitorowania Inwestycji</w:t>
      </w:r>
      <w:r w:rsidR="00C90605" w:rsidRPr="00543520">
        <w:rPr>
          <w:bCs/>
        </w:rPr>
        <w:t xml:space="preserve"> </w:t>
      </w:r>
      <w:r w:rsidRPr="00543520">
        <w:rPr>
          <w:bCs/>
        </w:rPr>
        <w:t>decyduje o sposobie jego dalszego załatwienia.</w:t>
      </w:r>
    </w:p>
    <w:p w14:paraId="610F9D05" w14:textId="77777777" w:rsidR="000A4960" w:rsidRPr="00AB3064" w:rsidRDefault="000A4960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Cs/>
        </w:rPr>
      </w:pPr>
    </w:p>
    <w:p w14:paraId="61DFC82F" w14:textId="6F3FE4A6" w:rsidR="000A4960" w:rsidRPr="007E5A47" w:rsidRDefault="00A37279" w:rsidP="005B2739">
      <w:pPr>
        <w:pStyle w:val="Podtytu"/>
        <w:numPr>
          <w:ilvl w:val="0"/>
          <w:numId w:val="56"/>
        </w:numPr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  <w:r w:rsidRPr="000A4960">
        <w:rPr>
          <w:b/>
          <w:u w:val="single"/>
        </w:rPr>
        <w:t xml:space="preserve">Wydział </w:t>
      </w:r>
      <w:r w:rsidR="00AB14A0" w:rsidRPr="000A4960">
        <w:rPr>
          <w:b/>
          <w:u w:val="single"/>
        </w:rPr>
        <w:t>Strategii</w:t>
      </w:r>
      <w:r w:rsidR="005B7C26" w:rsidRPr="000A4960">
        <w:rPr>
          <w:b/>
          <w:u w:val="single"/>
        </w:rPr>
        <w:t>,</w:t>
      </w:r>
      <w:r w:rsidR="00AB14A0" w:rsidRPr="000A4960">
        <w:rPr>
          <w:b/>
          <w:u w:val="single"/>
        </w:rPr>
        <w:t xml:space="preserve"> </w:t>
      </w:r>
      <w:r w:rsidRPr="000A4960">
        <w:rPr>
          <w:b/>
          <w:u w:val="single"/>
        </w:rPr>
        <w:t>Planowania i Monitorowania Inwestycji</w:t>
      </w:r>
      <w:r w:rsidRPr="000A4960">
        <w:rPr>
          <w:b/>
        </w:rPr>
        <w:t xml:space="preserve"> </w:t>
      </w:r>
      <w:r w:rsidR="00144770" w:rsidRPr="000A4960">
        <w:rPr>
          <w:b/>
        </w:rPr>
        <w:t xml:space="preserve">opracowuje „Wieloletni Program Inwestycyjny – po zmianach” i publikuje go w Biuletynie Informacji Publicznej </w:t>
      </w:r>
      <w:r w:rsidR="00F1411A" w:rsidRPr="000A4960">
        <w:rPr>
          <w:b/>
        </w:rPr>
        <w:t>niezwłocznie</w:t>
      </w:r>
      <w:r w:rsidR="00144770" w:rsidRPr="000A4960">
        <w:rPr>
          <w:b/>
        </w:rPr>
        <w:t xml:space="preserve"> po uchwaleniu każdej zmiany. </w:t>
      </w:r>
    </w:p>
    <w:p w14:paraId="60CC3CD4" w14:textId="77777777" w:rsidR="007E5A47" w:rsidRDefault="007E5A47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419FC176" w14:textId="77777777" w:rsidR="0034624F" w:rsidRDefault="0034624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28CDA509" w14:textId="77777777" w:rsidR="0034624F" w:rsidRDefault="0034624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74410396" w14:textId="77777777" w:rsidR="0034624F" w:rsidRDefault="0034624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7D338FF8" w14:textId="77777777" w:rsidR="0034624F" w:rsidRDefault="0034624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39C290D6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783B3330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1227A34A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15B00243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1C53768B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48F780CC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5A14E4D4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6E9B873C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5F9FEA0D" w14:textId="77777777" w:rsidR="0060712F" w:rsidRDefault="0060712F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16467EF0" w14:textId="77777777" w:rsidR="007E5A47" w:rsidRPr="00A5118B" w:rsidRDefault="007E5A47" w:rsidP="00805844">
      <w:pPr>
        <w:pStyle w:val="Podtytu"/>
        <w:tabs>
          <w:tab w:val="left" w:pos="0"/>
          <w:tab w:val="left" w:pos="9923"/>
        </w:tabs>
        <w:spacing w:line="360" w:lineRule="auto"/>
        <w:ind w:right="425"/>
        <w:jc w:val="both"/>
        <w:rPr>
          <w:b/>
          <w:sz w:val="16"/>
          <w:szCs w:val="16"/>
        </w:rPr>
      </w:pPr>
    </w:p>
    <w:p w14:paraId="6A0C3598" w14:textId="791922A2" w:rsidR="00FA148F" w:rsidRPr="00E553E8" w:rsidRDefault="00FA148F" w:rsidP="00805844">
      <w:pPr>
        <w:pStyle w:val="Podtytu"/>
        <w:tabs>
          <w:tab w:val="num" w:pos="426"/>
          <w:tab w:val="left" w:pos="9923"/>
        </w:tabs>
        <w:ind w:right="425"/>
        <w:rPr>
          <w:b/>
          <w:bCs/>
          <w:sz w:val="26"/>
          <w:szCs w:val="26"/>
          <w:u w:val="single"/>
        </w:rPr>
      </w:pPr>
      <w:r w:rsidRPr="00E553E8">
        <w:rPr>
          <w:b/>
          <w:sz w:val="26"/>
          <w:szCs w:val="26"/>
        </w:rPr>
        <w:lastRenderedPageBreak/>
        <w:t xml:space="preserve">IV.  </w:t>
      </w:r>
      <w:r w:rsidRPr="00E553E8">
        <w:rPr>
          <w:b/>
          <w:sz w:val="26"/>
          <w:szCs w:val="26"/>
          <w:u w:val="single"/>
        </w:rPr>
        <w:t xml:space="preserve">Sporządzanie materiałów do Informacji Półrocznej i Rocznego Sprawozdania </w:t>
      </w:r>
      <w:r w:rsidR="008666D8">
        <w:rPr>
          <w:b/>
          <w:sz w:val="26"/>
          <w:szCs w:val="26"/>
          <w:u w:val="single"/>
        </w:rPr>
        <w:br/>
      </w:r>
      <w:r w:rsidRPr="00E553E8">
        <w:rPr>
          <w:b/>
          <w:bCs/>
          <w:sz w:val="26"/>
          <w:szCs w:val="26"/>
          <w:u w:val="single"/>
        </w:rPr>
        <w:t xml:space="preserve">z realizacji </w:t>
      </w:r>
      <w:r w:rsidR="007061E1">
        <w:rPr>
          <w:b/>
          <w:bCs/>
          <w:sz w:val="26"/>
          <w:szCs w:val="26"/>
          <w:u w:val="single"/>
        </w:rPr>
        <w:t xml:space="preserve"> </w:t>
      </w:r>
      <w:r w:rsidRPr="00E553E8">
        <w:rPr>
          <w:b/>
          <w:bCs/>
          <w:sz w:val="26"/>
          <w:szCs w:val="26"/>
          <w:u w:val="single"/>
        </w:rPr>
        <w:t>rzeczowej</w:t>
      </w:r>
      <w:r w:rsidR="00CF471B">
        <w:rPr>
          <w:b/>
          <w:bCs/>
          <w:sz w:val="26"/>
          <w:szCs w:val="26"/>
          <w:u w:val="single"/>
        </w:rPr>
        <w:t xml:space="preserve"> Zadań</w:t>
      </w:r>
      <w:r w:rsidRPr="00E553E8">
        <w:rPr>
          <w:b/>
          <w:bCs/>
          <w:sz w:val="26"/>
          <w:szCs w:val="26"/>
          <w:u w:val="single"/>
        </w:rPr>
        <w:t xml:space="preserve"> inwestyc</w:t>
      </w:r>
      <w:r w:rsidR="00CF471B">
        <w:rPr>
          <w:b/>
          <w:bCs/>
          <w:sz w:val="26"/>
          <w:szCs w:val="26"/>
          <w:u w:val="single"/>
        </w:rPr>
        <w:t xml:space="preserve">yjnych </w:t>
      </w:r>
      <w:r w:rsidRPr="00E553E8">
        <w:rPr>
          <w:b/>
          <w:bCs/>
          <w:sz w:val="26"/>
          <w:szCs w:val="26"/>
          <w:u w:val="single"/>
        </w:rPr>
        <w:t xml:space="preserve">ujętych w budżecie Miasta </w:t>
      </w:r>
    </w:p>
    <w:p w14:paraId="71710379" w14:textId="77777777" w:rsidR="00FA148F" w:rsidRPr="0049031E" w:rsidRDefault="00FA148F" w:rsidP="00805844">
      <w:pPr>
        <w:pStyle w:val="Podtytu"/>
        <w:tabs>
          <w:tab w:val="num" w:pos="426"/>
          <w:tab w:val="left" w:pos="9923"/>
        </w:tabs>
        <w:ind w:right="425"/>
        <w:rPr>
          <w:b/>
          <w:bCs/>
          <w:sz w:val="26"/>
          <w:szCs w:val="26"/>
          <w:u w:val="single"/>
        </w:rPr>
      </w:pPr>
      <w:r w:rsidRPr="0049031E">
        <w:rPr>
          <w:b/>
          <w:bCs/>
          <w:sz w:val="26"/>
          <w:szCs w:val="26"/>
          <w:u w:val="single"/>
        </w:rPr>
        <w:t xml:space="preserve">oraz do Informacji o kształtowaniu się Wieloletniej Prognozy Finansowej </w:t>
      </w:r>
    </w:p>
    <w:p w14:paraId="179F3FD5" w14:textId="77777777" w:rsidR="00106DAF" w:rsidRPr="0065362F" w:rsidRDefault="00106DAF" w:rsidP="00805844">
      <w:pPr>
        <w:pStyle w:val="Podtytu"/>
        <w:tabs>
          <w:tab w:val="left" w:pos="9923"/>
        </w:tabs>
        <w:spacing w:line="360" w:lineRule="auto"/>
        <w:ind w:right="425"/>
        <w:jc w:val="both"/>
      </w:pPr>
    </w:p>
    <w:p w14:paraId="5360800E" w14:textId="7FD6E350" w:rsidR="00FA148F" w:rsidRPr="0049031E" w:rsidRDefault="00FA148F" w:rsidP="00805844">
      <w:pPr>
        <w:numPr>
          <w:ilvl w:val="0"/>
          <w:numId w:val="6"/>
        </w:numPr>
        <w:tabs>
          <w:tab w:val="clear" w:pos="964"/>
          <w:tab w:val="left" w:pos="9923"/>
        </w:tabs>
        <w:spacing w:line="360" w:lineRule="auto"/>
        <w:ind w:left="426" w:right="425" w:hanging="284"/>
        <w:jc w:val="both"/>
        <w:rPr>
          <w:b/>
        </w:rPr>
      </w:pPr>
      <w:r w:rsidRPr="0049031E">
        <w:rPr>
          <w:b/>
          <w:u w:val="single"/>
        </w:rPr>
        <w:t>Jednostki Realizujące</w:t>
      </w:r>
      <w:r w:rsidRPr="0049031E">
        <w:t xml:space="preserve"> sporządzają i przesyłają do </w:t>
      </w:r>
      <w:r w:rsidR="005B7C26" w:rsidRPr="003B0C2A">
        <w:rPr>
          <w:b/>
        </w:rPr>
        <w:t>SI</w:t>
      </w:r>
      <w:r w:rsidRPr="0049031E">
        <w:t>:</w:t>
      </w:r>
    </w:p>
    <w:p w14:paraId="59F43280" w14:textId="77777777" w:rsidR="005C5770" w:rsidRPr="005C5770" w:rsidRDefault="00846C26" w:rsidP="00805844">
      <w:pPr>
        <w:pStyle w:val="Akapitzlist"/>
        <w:numPr>
          <w:ilvl w:val="0"/>
          <w:numId w:val="49"/>
        </w:numPr>
        <w:tabs>
          <w:tab w:val="left" w:pos="9923"/>
        </w:tabs>
        <w:spacing w:line="360" w:lineRule="auto"/>
        <w:ind w:right="425"/>
        <w:jc w:val="both"/>
        <w:rPr>
          <w:b/>
        </w:rPr>
      </w:pPr>
      <w:r w:rsidRPr="00A37279">
        <w:rPr>
          <w:rFonts w:ascii="Times New Roman" w:hAnsi="Times New Roman"/>
          <w:sz w:val="24"/>
          <w:szCs w:val="24"/>
        </w:rPr>
        <w:t xml:space="preserve">w terminie </w:t>
      </w:r>
      <w:r w:rsidRPr="00773A6B">
        <w:rPr>
          <w:rFonts w:ascii="Times New Roman" w:hAnsi="Times New Roman"/>
          <w:b/>
          <w:sz w:val="24"/>
          <w:szCs w:val="24"/>
          <w:u w:val="single"/>
        </w:rPr>
        <w:t>do 31 stycznia roku następnego</w:t>
      </w:r>
      <w:r w:rsidRPr="00773A6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37279">
        <w:rPr>
          <w:rFonts w:ascii="Times New Roman" w:hAnsi="Times New Roman"/>
          <w:sz w:val="24"/>
          <w:szCs w:val="24"/>
        </w:rPr>
        <w:t xml:space="preserve">po roku budżetowym </w:t>
      </w:r>
      <w:r w:rsidRPr="00A37279">
        <w:rPr>
          <w:rFonts w:ascii="Times New Roman" w:hAnsi="Times New Roman"/>
          <w:b/>
          <w:sz w:val="24"/>
          <w:szCs w:val="24"/>
        </w:rPr>
        <w:t>Roczne Sprawozdania</w:t>
      </w:r>
      <w:r w:rsidRPr="00A37279">
        <w:rPr>
          <w:rFonts w:ascii="Times New Roman" w:hAnsi="Times New Roman"/>
          <w:sz w:val="24"/>
          <w:szCs w:val="24"/>
        </w:rPr>
        <w:t>:</w:t>
      </w:r>
    </w:p>
    <w:p w14:paraId="49842E6B" w14:textId="5D92EB24" w:rsidR="005C5770" w:rsidRDefault="005C5770" w:rsidP="00805844">
      <w:pPr>
        <w:tabs>
          <w:tab w:val="left" w:pos="9923"/>
        </w:tabs>
        <w:spacing w:line="360" w:lineRule="auto"/>
        <w:ind w:left="360" w:right="425"/>
        <w:jc w:val="both"/>
        <w:rPr>
          <w:rFonts w:ascii="Calibri" w:hAnsi="Calibri"/>
          <w:b/>
          <w:sz w:val="22"/>
          <w:szCs w:val="22"/>
        </w:rPr>
      </w:pPr>
      <w:r>
        <w:rPr>
          <w:b/>
        </w:rPr>
        <w:t xml:space="preserve">- </w:t>
      </w:r>
      <w:r w:rsidR="00846C26" w:rsidRPr="005C5770">
        <w:rPr>
          <w:b/>
        </w:rPr>
        <w:t>z realizacji</w:t>
      </w:r>
      <w:r w:rsidR="00AB1059" w:rsidRPr="005C5770">
        <w:rPr>
          <w:b/>
        </w:rPr>
        <w:t xml:space="preserve"> Zadań inwestycyjnych</w:t>
      </w:r>
      <w:r w:rsidR="00846C26" w:rsidRPr="005C5770">
        <w:t xml:space="preserve"> (wykonania zakresu rzeczowego i pl</w:t>
      </w:r>
      <w:r w:rsidR="007E5665" w:rsidRPr="005C5770">
        <w:t>anu finansowego w </w:t>
      </w:r>
      <w:r w:rsidR="00846C26" w:rsidRPr="005C5770">
        <w:t xml:space="preserve">okresie </w:t>
      </w:r>
      <w:r w:rsidR="00AB1059" w:rsidRPr="005C5770">
        <w:t>sprawozdawczym). Wszystkie JR uzupełniają w STRADOM</w:t>
      </w:r>
      <w:r w:rsidR="0034624F">
        <w:t>:</w:t>
      </w:r>
      <w:r w:rsidR="00AB1059" w:rsidRPr="005C5770">
        <w:t xml:space="preserve"> Harmonogramy </w:t>
      </w:r>
      <w:r w:rsidR="00FC53D8" w:rsidRPr="005C5770">
        <w:t>(Kamienie Milowe</w:t>
      </w:r>
      <w:r w:rsidRPr="005C5770">
        <w:t xml:space="preserve"> i działania</w:t>
      </w:r>
      <w:r w:rsidR="00FC53D8" w:rsidRPr="005C5770">
        <w:t>)</w:t>
      </w:r>
      <w:r w:rsidR="0034624F">
        <w:t xml:space="preserve"> oraz wskaźniki i mierniki obrazujące parametry produktu dla zadań zakończonych w danym roku budżetowym lub dla zadań wieloletnich, gdzie w danym roku budżetowym zostały osiągnięte mierzalny efekty. Po</w:t>
      </w:r>
      <w:r w:rsidR="0034624F" w:rsidRPr="005C5770">
        <w:t xml:space="preserve"> uzupełnieniu </w:t>
      </w:r>
      <w:r w:rsidR="0034624F">
        <w:t xml:space="preserve">danych </w:t>
      </w:r>
      <w:r w:rsidR="0034624F" w:rsidRPr="005C5770">
        <w:t>generuje Raport Kamieni Milowych i podpisany przez Kierującego Jednostką przekazuje do SI</w:t>
      </w:r>
      <w:r w:rsidR="0034624F">
        <w:t>.</w:t>
      </w:r>
      <w:r w:rsidR="0034624F" w:rsidRPr="005C5770">
        <w:t xml:space="preserve"> </w:t>
      </w:r>
      <w:r w:rsidRPr="005C5770">
        <w:t>MJO których systemy finansowo–</w:t>
      </w:r>
      <w:r w:rsidR="00AB1059" w:rsidRPr="005C5770">
        <w:t xml:space="preserve">księgowe </w:t>
      </w:r>
      <w:r w:rsidR="00AB1059" w:rsidRPr="005C5770">
        <w:rPr>
          <w:b/>
        </w:rPr>
        <w:t>nie są powiązane ze</w:t>
      </w:r>
      <w:r w:rsidR="00846C26" w:rsidRPr="005C5770">
        <w:rPr>
          <w:b/>
        </w:rPr>
        <w:t xml:space="preserve"> STRADOM</w:t>
      </w:r>
      <w:r w:rsidRPr="005C5770">
        <w:rPr>
          <w:b/>
        </w:rPr>
        <w:t xml:space="preserve"> lub dane w s</w:t>
      </w:r>
      <w:r w:rsidR="004C1BED" w:rsidRPr="005C5770">
        <w:rPr>
          <w:b/>
        </w:rPr>
        <w:t>ystemie nie są dostępne w wymaganej szczegółowości</w:t>
      </w:r>
      <w:r w:rsidR="00846C26" w:rsidRPr="005C5770">
        <w:t xml:space="preserve"> </w:t>
      </w:r>
      <w:r w:rsidR="00AB1059" w:rsidRPr="005C5770">
        <w:t>przekazuj</w:t>
      </w:r>
      <w:r w:rsidR="00A375D1" w:rsidRPr="005C5770">
        <w:t>ą</w:t>
      </w:r>
      <w:r w:rsidR="0034624F">
        <w:t xml:space="preserve"> </w:t>
      </w:r>
      <w:r w:rsidR="00846C26" w:rsidRPr="005C5770">
        <w:t xml:space="preserve">dane finansowe na </w:t>
      </w:r>
      <w:r w:rsidR="004C5FCC" w:rsidRPr="004C5FCC">
        <w:rPr>
          <w:b/>
        </w:rPr>
        <w:t>druku nr 16</w:t>
      </w:r>
      <w:r w:rsidR="004C5FCC" w:rsidRPr="004C5FCC">
        <w:t>,</w:t>
      </w:r>
    </w:p>
    <w:p w14:paraId="58DC5803" w14:textId="2E76702C" w:rsidR="00846C26" w:rsidRPr="003B0C2A" w:rsidRDefault="005C5770" w:rsidP="00805844">
      <w:pPr>
        <w:tabs>
          <w:tab w:val="left" w:pos="9923"/>
        </w:tabs>
        <w:spacing w:line="360" w:lineRule="auto"/>
        <w:ind w:left="360" w:right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</w:t>
      </w:r>
      <w:r w:rsidR="00846C26" w:rsidRPr="005C5770">
        <w:rPr>
          <w:b/>
        </w:rPr>
        <w:t>nt. pozyskania terenu dla inwestycji</w:t>
      </w:r>
      <w:r w:rsidR="00846C26" w:rsidRPr="005C5770">
        <w:t xml:space="preserve"> -  GS uzupełnia dane w STRADOM w zakresie mierników obrazujących</w:t>
      </w:r>
      <w:r w:rsidR="00AB1059" w:rsidRPr="005C5770">
        <w:t>:</w:t>
      </w:r>
      <w:r w:rsidR="00846C26" w:rsidRPr="005C5770">
        <w:t xml:space="preserve"> liczbę na</w:t>
      </w:r>
      <w:r w:rsidR="00AB1059" w:rsidRPr="005C5770">
        <w:t>bytych działek, ich powierzchnię, liczbę i powierzchnię</w:t>
      </w:r>
      <w:r w:rsidR="00846C26" w:rsidRPr="005C5770">
        <w:t xml:space="preserve"> lokali zamiennych. </w:t>
      </w:r>
      <w:r w:rsidR="00735BE1" w:rsidRPr="005C5770">
        <w:t xml:space="preserve">Jednocześnie uzupełnia dane w </w:t>
      </w:r>
      <w:r w:rsidRPr="005C5770">
        <w:t xml:space="preserve">zakładce </w:t>
      </w:r>
      <w:r w:rsidR="00735BE1" w:rsidRPr="005C5770">
        <w:t>Kamieni</w:t>
      </w:r>
      <w:r w:rsidRPr="005C5770">
        <w:t>e</w:t>
      </w:r>
      <w:r w:rsidR="00735BE1" w:rsidRPr="005C5770">
        <w:t xml:space="preserve"> Milow</w:t>
      </w:r>
      <w:r w:rsidRPr="005C5770">
        <w:t>e</w:t>
      </w:r>
      <w:r w:rsidR="00735BE1" w:rsidRPr="005C5770">
        <w:t xml:space="preserve">. Po ich uzupełnieniu generuje Raport Kamieni Milowych i </w:t>
      </w:r>
      <w:r w:rsidR="00F85D8E" w:rsidRPr="005C5770">
        <w:t xml:space="preserve">podpisany przez Kierującego Jednostką </w:t>
      </w:r>
      <w:r w:rsidR="00735BE1" w:rsidRPr="005C5770">
        <w:t xml:space="preserve">przekazuje do SI. </w:t>
      </w:r>
      <w:r w:rsidR="00846C26" w:rsidRPr="005C5770">
        <w:t xml:space="preserve">Dane  dotyczące  planowanych i wykonanych </w:t>
      </w:r>
      <w:r w:rsidR="00735BE1" w:rsidRPr="005C5770">
        <w:t>wydatków, zaangażowania</w:t>
      </w:r>
      <w:r w:rsidR="00846C26" w:rsidRPr="005C5770">
        <w:t xml:space="preserve"> i zobowiązań są dostępne w STRADOM,</w:t>
      </w:r>
    </w:p>
    <w:p w14:paraId="18293EA3" w14:textId="726057B2" w:rsidR="00846C26" w:rsidRPr="005C5770" w:rsidRDefault="00846C26" w:rsidP="00805844">
      <w:pPr>
        <w:pStyle w:val="Akapitzlist"/>
        <w:numPr>
          <w:ilvl w:val="0"/>
          <w:numId w:val="48"/>
        </w:numPr>
        <w:tabs>
          <w:tab w:val="left" w:pos="9923"/>
        </w:tabs>
        <w:spacing w:line="360" w:lineRule="auto"/>
        <w:ind w:right="425"/>
        <w:jc w:val="both"/>
        <w:rPr>
          <w:rFonts w:ascii="Times New Roman" w:hAnsi="Times New Roman"/>
          <w:sz w:val="24"/>
          <w:szCs w:val="24"/>
        </w:rPr>
      </w:pPr>
      <w:r w:rsidRPr="005C5770">
        <w:rPr>
          <w:rFonts w:ascii="Times New Roman" w:hAnsi="Times New Roman"/>
          <w:b/>
          <w:sz w:val="24"/>
          <w:szCs w:val="24"/>
        </w:rPr>
        <w:t>nt. wypłaty odszkodowań wynikających z wydanych decyzji o ULD / o ZRID / z art. 73 i art. 98 / umów z art. 98 dla inwestycji</w:t>
      </w:r>
      <w:r w:rsidRPr="005C5770">
        <w:rPr>
          <w:rFonts w:ascii="Times New Roman" w:hAnsi="Times New Roman"/>
          <w:sz w:val="24"/>
          <w:szCs w:val="24"/>
        </w:rPr>
        <w:t xml:space="preserve"> – GS uzupełnia dane w STRADOM, w zakresie mierników  obrazujących</w:t>
      </w:r>
      <w:r w:rsidR="00AB1059" w:rsidRPr="005C5770">
        <w:rPr>
          <w:rFonts w:ascii="Times New Roman" w:hAnsi="Times New Roman"/>
          <w:sz w:val="24"/>
          <w:szCs w:val="24"/>
        </w:rPr>
        <w:t xml:space="preserve">: </w:t>
      </w:r>
      <w:r w:rsidRPr="005C5770">
        <w:rPr>
          <w:rFonts w:ascii="Times New Roman" w:hAnsi="Times New Roman"/>
          <w:sz w:val="24"/>
          <w:szCs w:val="24"/>
        </w:rPr>
        <w:t xml:space="preserve">liczbę i kwotę wypłaconych odszkodowań. </w:t>
      </w:r>
      <w:r w:rsidR="00735BE1" w:rsidRPr="005C5770">
        <w:rPr>
          <w:rFonts w:ascii="Times New Roman" w:hAnsi="Times New Roman"/>
          <w:sz w:val="24"/>
          <w:szCs w:val="24"/>
        </w:rPr>
        <w:t xml:space="preserve">Jednocześnie uzupełnia dane </w:t>
      </w:r>
      <w:r w:rsidR="00805844">
        <w:rPr>
          <w:rFonts w:ascii="Times New Roman" w:hAnsi="Times New Roman"/>
          <w:sz w:val="24"/>
          <w:szCs w:val="24"/>
        </w:rPr>
        <w:br/>
      </w:r>
      <w:r w:rsidR="00735BE1" w:rsidRPr="005C5770">
        <w:rPr>
          <w:rFonts w:ascii="Times New Roman" w:hAnsi="Times New Roman"/>
          <w:sz w:val="24"/>
          <w:szCs w:val="24"/>
        </w:rPr>
        <w:t xml:space="preserve">w </w:t>
      </w:r>
      <w:r w:rsidR="005C5770" w:rsidRPr="005C5770">
        <w:rPr>
          <w:rFonts w:ascii="Times New Roman" w:hAnsi="Times New Roman"/>
          <w:sz w:val="24"/>
          <w:szCs w:val="24"/>
        </w:rPr>
        <w:t xml:space="preserve">zakładce </w:t>
      </w:r>
      <w:r w:rsidR="00735BE1" w:rsidRPr="005C5770">
        <w:rPr>
          <w:rFonts w:ascii="Times New Roman" w:hAnsi="Times New Roman"/>
          <w:sz w:val="24"/>
          <w:szCs w:val="24"/>
        </w:rPr>
        <w:t>Kamieni</w:t>
      </w:r>
      <w:r w:rsidR="005C5770" w:rsidRPr="005C5770">
        <w:rPr>
          <w:rFonts w:ascii="Times New Roman" w:hAnsi="Times New Roman"/>
          <w:sz w:val="24"/>
          <w:szCs w:val="24"/>
        </w:rPr>
        <w:t>e</w:t>
      </w:r>
      <w:r w:rsidR="00735BE1" w:rsidRPr="005C5770">
        <w:rPr>
          <w:rFonts w:ascii="Times New Roman" w:hAnsi="Times New Roman"/>
          <w:sz w:val="24"/>
          <w:szCs w:val="24"/>
        </w:rPr>
        <w:t xml:space="preserve"> Milow</w:t>
      </w:r>
      <w:r w:rsidR="005C5770" w:rsidRPr="005C5770">
        <w:rPr>
          <w:rFonts w:ascii="Times New Roman" w:hAnsi="Times New Roman"/>
          <w:sz w:val="24"/>
          <w:szCs w:val="24"/>
        </w:rPr>
        <w:t>e</w:t>
      </w:r>
      <w:r w:rsidR="00735BE1" w:rsidRPr="005C5770">
        <w:rPr>
          <w:rFonts w:ascii="Times New Roman" w:hAnsi="Times New Roman"/>
          <w:sz w:val="24"/>
          <w:szCs w:val="24"/>
        </w:rPr>
        <w:t xml:space="preserve">. </w:t>
      </w:r>
      <w:r w:rsidR="00F85D8E" w:rsidRPr="005C5770">
        <w:rPr>
          <w:rFonts w:ascii="Times New Roman" w:hAnsi="Times New Roman"/>
          <w:sz w:val="24"/>
          <w:szCs w:val="24"/>
        </w:rPr>
        <w:t xml:space="preserve">Po ich uzupełnieniu generuje Raport Kamieni Milowych </w:t>
      </w:r>
      <w:r w:rsidR="00805844">
        <w:rPr>
          <w:rFonts w:ascii="Times New Roman" w:hAnsi="Times New Roman"/>
          <w:sz w:val="24"/>
          <w:szCs w:val="24"/>
        </w:rPr>
        <w:br/>
      </w:r>
      <w:r w:rsidR="00F85D8E" w:rsidRPr="005C5770">
        <w:rPr>
          <w:rFonts w:ascii="Times New Roman" w:hAnsi="Times New Roman"/>
          <w:sz w:val="24"/>
          <w:szCs w:val="24"/>
        </w:rPr>
        <w:t xml:space="preserve">i podpisany przez Kierującego Jednostką przekazuje do SI. </w:t>
      </w:r>
      <w:r w:rsidRPr="005C5770">
        <w:rPr>
          <w:rFonts w:ascii="Times New Roman" w:hAnsi="Times New Roman"/>
          <w:sz w:val="24"/>
          <w:szCs w:val="24"/>
        </w:rPr>
        <w:t>Dane dotyczące planow</w:t>
      </w:r>
      <w:r w:rsidR="00892552" w:rsidRPr="005C5770">
        <w:rPr>
          <w:rFonts w:ascii="Times New Roman" w:hAnsi="Times New Roman"/>
          <w:sz w:val="24"/>
          <w:szCs w:val="24"/>
        </w:rPr>
        <w:t>anych i </w:t>
      </w:r>
      <w:r w:rsidRPr="005C5770">
        <w:rPr>
          <w:rFonts w:ascii="Times New Roman" w:hAnsi="Times New Roman"/>
          <w:sz w:val="24"/>
          <w:szCs w:val="24"/>
        </w:rPr>
        <w:t>wykonanych wydatków, zaangażowania i zobowiązań są dostępne w STRADOM,</w:t>
      </w:r>
    </w:p>
    <w:p w14:paraId="0154BB00" w14:textId="33002F87" w:rsidR="00AB1059" w:rsidRPr="00E522F5" w:rsidRDefault="00AB1059" w:rsidP="00805844">
      <w:pPr>
        <w:pStyle w:val="Akapitzlist"/>
        <w:numPr>
          <w:ilvl w:val="0"/>
          <w:numId w:val="48"/>
        </w:numPr>
        <w:tabs>
          <w:tab w:val="left" w:pos="9923"/>
        </w:tabs>
        <w:spacing w:line="360" w:lineRule="auto"/>
        <w:ind w:right="425"/>
        <w:jc w:val="both"/>
        <w:rPr>
          <w:rFonts w:ascii="Times New Roman" w:hAnsi="Times New Roman"/>
          <w:sz w:val="24"/>
          <w:szCs w:val="24"/>
        </w:rPr>
      </w:pPr>
      <w:r w:rsidRPr="005C5770">
        <w:rPr>
          <w:rFonts w:ascii="Times New Roman" w:hAnsi="Times New Roman"/>
          <w:b/>
          <w:sz w:val="24"/>
          <w:szCs w:val="24"/>
        </w:rPr>
        <w:t>z realizacji zakupów inwestycyjnych</w:t>
      </w:r>
      <w:r w:rsidRPr="005C5770">
        <w:rPr>
          <w:rFonts w:ascii="Times New Roman" w:hAnsi="Times New Roman"/>
          <w:sz w:val="24"/>
          <w:szCs w:val="24"/>
        </w:rPr>
        <w:t xml:space="preserve"> – JR uzupełniają dane w STRADOM w zakresie mierników </w:t>
      </w:r>
      <w:r w:rsidRPr="005C577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5770">
        <w:rPr>
          <w:rFonts w:ascii="Times New Roman" w:hAnsi="Times New Roman"/>
          <w:sz w:val="24"/>
          <w:szCs w:val="24"/>
        </w:rPr>
        <w:t>obrazujących rodzaj i liczbę zakupi</w:t>
      </w:r>
      <w:r w:rsidR="005C5770" w:rsidRPr="005C5770">
        <w:rPr>
          <w:rFonts w:ascii="Times New Roman" w:hAnsi="Times New Roman"/>
          <w:sz w:val="24"/>
          <w:szCs w:val="24"/>
        </w:rPr>
        <w:t xml:space="preserve">onych środków trwałych.  </w:t>
      </w:r>
      <w:r w:rsidR="00093386" w:rsidRPr="005C5770">
        <w:rPr>
          <w:rFonts w:ascii="Times New Roman" w:hAnsi="Times New Roman"/>
          <w:sz w:val="24"/>
          <w:szCs w:val="24"/>
        </w:rPr>
        <w:t xml:space="preserve">Po ich </w:t>
      </w:r>
      <w:r w:rsidR="00093386">
        <w:rPr>
          <w:rFonts w:ascii="Times New Roman" w:hAnsi="Times New Roman"/>
          <w:sz w:val="24"/>
          <w:szCs w:val="24"/>
        </w:rPr>
        <w:t>uzupełnieniu generuje</w:t>
      </w:r>
      <w:r w:rsidR="00093386" w:rsidRPr="005C5770">
        <w:rPr>
          <w:rFonts w:ascii="Times New Roman" w:hAnsi="Times New Roman"/>
          <w:sz w:val="24"/>
          <w:szCs w:val="24"/>
        </w:rPr>
        <w:t xml:space="preserve"> Raport Kamieni Milowych i podpisany przez Kierującego Jednostką przekazuje do SI.</w:t>
      </w:r>
      <w:r w:rsidR="00093386">
        <w:rPr>
          <w:rFonts w:ascii="Times New Roman" w:hAnsi="Times New Roman"/>
          <w:sz w:val="24"/>
          <w:szCs w:val="24"/>
        </w:rPr>
        <w:t xml:space="preserve"> </w:t>
      </w:r>
      <w:r w:rsidR="005C5770" w:rsidRPr="005C5770">
        <w:rPr>
          <w:rFonts w:ascii="Times New Roman" w:hAnsi="Times New Roman"/>
          <w:sz w:val="24"/>
          <w:szCs w:val="24"/>
        </w:rPr>
        <w:t xml:space="preserve">Dane </w:t>
      </w:r>
      <w:r w:rsidRPr="005C5770">
        <w:rPr>
          <w:rFonts w:ascii="Times New Roman" w:hAnsi="Times New Roman"/>
          <w:sz w:val="24"/>
          <w:szCs w:val="24"/>
        </w:rPr>
        <w:t>dla Komórek organizacyjnych UMK</w:t>
      </w:r>
      <w:r w:rsidR="00F85D8E" w:rsidRPr="005C5770">
        <w:rPr>
          <w:rFonts w:ascii="Times New Roman" w:hAnsi="Times New Roman"/>
          <w:sz w:val="24"/>
          <w:szCs w:val="24"/>
        </w:rPr>
        <w:t xml:space="preserve"> oraz </w:t>
      </w:r>
      <w:r w:rsidR="005C5770" w:rsidRPr="005C5770">
        <w:rPr>
          <w:rFonts w:ascii="Times New Roman" w:hAnsi="Times New Roman"/>
          <w:sz w:val="24"/>
          <w:szCs w:val="24"/>
        </w:rPr>
        <w:t xml:space="preserve">zintegrowanych w zakresie finansowym </w:t>
      </w:r>
      <w:r w:rsidR="00F85D8E" w:rsidRPr="005C5770">
        <w:rPr>
          <w:rFonts w:ascii="Times New Roman" w:hAnsi="Times New Roman"/>
          <w:sz w:val="24"/>
          <w:szCs w:val="24"/>
        </w:rPr>
        <w:t>Miejskich Jednostek Organizacyjnych</w:t>
      </w:r>
      <w:r w:rsidR="00093386">
        <w:rPr>
          <w:rFonts w:ascii="Times New Roman" w:hAnsi="Times New Roman"/>
          <w:sz w:val="24"/>
          <w:szCs w:val="24"/>
        </w:rPr>
        <w:t xml:space="preserve"> dotyczące</w:t>
      </w:r>
      <w:r w:rsidRPr="005C5770">
        <w:rPr>
          <w:rFonts w:ascii="Times New Roman" w:hAnsi="Times New Roman"/>
          <w:sz w:val="24"/>
          <w:szCs w:val="24"/>
        </w:rPr>
        <w:t xml:space="preserve"> planowanych i wykonanych wydatków, zaangażowania i zobowiązań są dostępne w STRADOM. Dla pozostałych </w:t>
      </w:r>
      <w:r w:rsidR="005C5770" w:rsidRPr="005C5770">
        <w:rPr>
          <w:rFonts w:ascii="Times New Roman" w:hAnsi="Times New Roman"/>
          <w:sz w:val="24"/>
          <w:szCs w:val="24"/>
        </w:rPr>
        <w:t>Miejskich Jednostek Organizacyjnych</w:t>
      </w:r>
      <w:r w:rsidRPr="005C5770">
        <w:rPr>
          <w:rFonts w:ascii="Times New Roman" w:hAnsi="Times New Roman"/>
          <w:sz w:val="24"/>
          <w:szCs w:val="24"/>
        </w:rPr>
        <w:t xml:space="preserve"> dane finansowe przekazywane są na </w:t>
      </w:r>
      <w:r w:rsidR="004C5FCC" w:rsidRPr="004C5FCC">
        <w:rPr>
          <w:rFonts w:ascii="Times New Roman" w:hAnsi="Times New Roman"/>
          <w:b/>
          <w:sz w:val="24"/>
          <w:szCs w:val="24"/>
        </w:rPr>
        <w:t>druku nr 16.</w:t>
      </w:r>
      <w:r w:rsidR="005C5770" w:rsidRPr="005C577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E91A2F0" w14:textId="77777777" w:rsidR="00E522F5" w:rsidRPr="00A5118B" w:rsidRDefault="00E522F5" w:rsidP="00805844">
      <w:pPr>
        <w:tabs>
          <w:tab w:val="left" w:pos="9923"/>
        </w:tabs>
        <w:spacing w:line="360" w:lineRule="auto"/>
        <w:ind w:right="425"/>
        <w:jc w:val="both"/>
      </w:pPr>
    </w:p>
    <w:p w14:paraId="4F3D823C" w14:textId="71EE15FB" w:rsidR="00F85D8E" w:rsidRPr="004C5FCC" w:rsidDel="00771087" w:rsidRDefault="004C5FCC" w:rsidP="00805844">
      <w:pPr>
        <w:pStyle w:val="Akapitzlist"/>
        <w:tabs>
          <w:tab w:val="left" w:pos="9923"/>
        </w:tabs>
        <w:spacing w:line="360" w:lineRule="auto"/>
        <w:ind w:left="502" w:right="425"/>
        <w:jc w:val="both"/>
        <w:rPr>
          <w:del w:id="11" w:author="Agnieszka Janik" w:date="2019-06-11T21:02:00Z"/>
          <w:rFonts w:ascii="Times New Roman" w:hAnsi="Times New Roman"/>
          <w:sz w:val="24"/>
          <w:szCs w:val="24"/>
        </w:rPr>
      </w:pPr>
      <w:r w:rsidRPr="00E522F5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71087" w:rsidRPr="00E522F5">
        <w:rPr>
          <w:rFonts w:ascii="Times New Roman" w:hAnsi="Times New Roman"/>
          <w:sz w:val="24"/>
          <w:szCs w:val="24"/>
        </w:rPr>
        <w:t>w</w:t>
      </w:r>
      <w:r w:rsidR="00F85D8E" w:rsidRPr="00E522F5">
        <w:rPr>
          <w:rFonts w:ascii="Times New Roman" w:hAnsi="Times New Roman"/>
          <w:sz w:val="24"/>
          <w:szCs w:val="24"/>
        </w:rPr>
        <w:t xml:space="preserve"> terminie</w:t>
      </w:r>
      <w:r w:rsidR="00F85D8E" w:rsidRPr="004C5FCC">
        <w:rPr>
          <w:rFonts w:ascii="Times New Roman" w:hAnsi="Times New Roman"/>
          <w:b/>
          <w:sz w:val="24"/>
          <w:szCs w:val="24"/>
        </w:rPr>
        <w:t xml:space="preserve"> </w:t>
      </w:r>
      <w:r w:rsidR="00F85D8E" w:rsidRPr="00773A6B">
        <w:rPr>
          <w:rFonts w:ascii="Times New Roman" w:hAnsi="Times New Roman"/>
          <w:b/>
          <w:sz w:val="24"/>
          <w:szCs w:val="24"/>
          <w:u w:val="single"/>
        </w:rPr>
        <w:t>do 31 lipca danego roku</w:t>
      </w:r>
      <w:r w:rsidR="00F85D8E" w:rsidRPr="004C5FCC">
        <w:rPr>
          <w:rFonts w:ascii="Times New Roman" w:hAnsi="Times New Roman"/>
          <w:b/>
          <w:sz w:val="24"/>
          <w:szCs w:val="24"/>
        </w:rPr>
        <w:t xml:space="preserve"> Informacje o realizowanych przedsięwzięciach inwestycyjnych za I półrocze – </w:t>
      </w:r>
      <w:r w:rsidR="00F85D8E" w:rsidRPr="004C5FCC">
        <w:rPr>
          <w:rFonts w:ascii="Times New Roman" w:hAnsi="Times New Roman"/>
          <w:sz w:val="24"/>
          <w:szCs w:val="24"/>
        </w:rPr>
        <w:t>uzupełnion</w:t>
      </w:r>
      <w:r w:rsidR="00543520">
        <w:rPr>
          <w:rFonts w:ascii="Times New Roman" w:hAnsi="Times New Roman"/>
          <w:sz w:val="24"/>
          <w:szCs w:val="24"/>
        </w:rPr>
        <w:t>e</w:t>
      </w:r>
      <w:r w:rsidR="00BC23F7" w:rsidRPr="00BC23F7">
        <w:t xml:space="preserve"> </w:t>
      </w:r>
      <w:r w:rsidR="00BC23F7" w:rsidRPr="00BC23F7">
        <w:rPr>
          <w:rFonts w:ascii="Times New Roman" w:hAnsi="Times New Roman"/>
          <w:sz w:val="24"/>
          <w:szCs w:val="24"/>
        </w:rPr>
        <w:t>na stosownym formularzu z Instrukcji ws. WPF</w:t>
      </w:r>
      <w:r w:rsidR="00F85D8E" w:rsidRPr="004C5FCC">
        <w:rPr>
          <w:rFonts w:ascii="Times New Roman" w:hAnsi="Times New Roman"/>
          <w:sz w:val="24"/>
          <w:szCs w:val="24"/>
        </w:rPr>
        <w:t xml:space="preserve"> </w:t>
      </w:r>
      <w:r w:rsidR="00BC23F7">
        <w:rPr>
          <w:rFonts w:ascii="Times New Roman" w:hAnsi="Times New Roman"/>
          <w:sz w:val="24"/>
          <w:szCs w:val="24"/>
        </w:rPr>
        <w:t>(F</w:t>
      </w:r>
      <w:r w:rsidR="00E522F5">
        <w:rPr>
          <w:rFonts w:ascii="Times New Roman" w:hAnsi="Times New Roman"/>
          <w:sz w:val="24"/>
          <w:szCs w:val="24"/>
        </w:rPr>
        <w:t>ormularz WPF-Ii</w:t>
      </w:r>
      <w:r w:rsidR="00BC23F7">
        <w:rPr>
          <w:rFonts w:ascii="Times New Roman" w:hAnsi="Times New Roman"/>
          <w:sz w:val="24"/>
          <w:szCs w:val="24"/>
        </w:rPr>
        <w:t>).</w:t>
      </w:r>
      <w:r w:rsidR="005C5770" w:rsidRPr="004C5FCC">
        <w:rPr>
          <w:rFonts w:ascii="Times New Roman" w:hAnsi="Times New Roman"/>
          <w:sz w:val="24"/>
          <w:szCs w:val="24"/>
        </w:rPr>
        <w:t xml:space="preserve"> </w:t>
      </w:r>
      <w:r w:rsidR="00773A6B">
        <w:rPr>
          <w:rFonts w:ascii="Times New Roman" w:hAnsi="Times New Roman"/>
          <w:sz w:val="24"/>
          <w:szCs w:val="24"/>
        </w:rPr>
        <w:t>Jednocze</w:t>
      </w:r>
      <w:r w:rsidR="00093386">
        <w:rPr>
          <w:rFonts w:ascii="Times New Roman" w:hAnsi="Times New Roman"/>
          <w:sz w:val="24"/>
          <w:szCs w:val="24"/>
        </w:rPr>
        <w:t>śnie JR uzupełniają mierniki obrazujące efekty Zadań zakończonych w I półroczu.</w:t>
      </w:r>
    </w:p>
    <w:p w14:paraId="2A96A2ED" w14:textId="77777777" w:rsidR="001B4466" w:rsidRPr="00576C4D" w:rsidRDefault="001B4466" w:rsidP="00805844">
      <w:pPr>
        <w:pStyle w:val="Akapitzlist"/>
        <w:tabs>
          <w:tab w:val="left" w:pos="9923"/>
        </w:tabs>
        <w:ind w:right="425"/>
      </w:pPr>
    </w:p>
    <w:p w14:paraId="6FF53337" w14:textId="2568A007" w:rsidR="00693E0A" w:rsidRDefault="00FA148F" w:rsidP="00805844">
      <w:pPr>
        <w:numPr>
          <w:ilvl w:val="0"/>
          <w:numId w:val="6"/>
        </w:numPr>
        <w:tabs>
          <w:tab w:val="clear" w:pos="964"/>
          <w:tab w:val="num" w:pos="426"/>
          <w:tab w:val="left" w:pos="9923"/>
        </w:tabs>
        <w:spacing w:line="360" w:lineRule="auto"/>
        <w:ind w:left="426" w:right="425" w:hanging="284"/>
        <w:jc w:val="both"/>
      </w:pPr>
      <w:r w:rsidRPr="00E553E8">
        <w:rPr>
          <w:b/>
          <w:u w:val="single"/>
        </w:rPr>
        <w:lastRenderedPageBreak/>
        <w:t>Wydział</w:t>
      </w:r>
      <w:r w:rsidRPr="00E553E8">
        <w:rPr>
          <w:b/>
          <w:bCs/>
          <w:u w:val="single"/>
        </w:rPr>
        <w:t xml:space="preserve"> </w:t>
      </w:r>
      <w:r w:rsidR="003B0C2A">
        <w:rPr>
          <w:b/>
          <w:bCs/>
          <w:u w:val="single"/>
        </w:rPr>
        <w:t>Strategii</w:t>
      </w:r>
      <w:r w:rsidR="00FC53D8">
        <w:rPr>
          <w:b/>
          <w:bCs/>
          <w:u w:val="single"/>
        </w:rPr>
        <w:t>,</w:t>
      </w:r>
      <w:r w:rsidR="00AB14A0">
        <w:rPr>
          <w:b/>
          <w:bCs/>
          <w:u w:val="single"/>
        </w:rPr>
        <w:t xml:space="preserve"> </w:t>
      </w:r>
      <w:r w:rsidRPr="00E553E8">
        <w:rPr>
          <w:b/>
          <w:bCs/>
          <w:u w:val="single"/>
        </w:rPr>
        <w:t>Planowania i Monitorowania Inwestycji</w:t>
      </w:r>
      <w:r w:rsidRPr="00E553E8">
        <w:t xml:space="preserve"> </w:t>
      </w:r>
      <w:r w:rsidR="00EC6142">
        <w:t xml:space="preserve"> weryfikuje </w:t>
      </w:r>
      <w:r w:rsidR="00FE6A9A">
        <w:t xml:space="preserve">i przekazuje </w:t>
      </w:r>
      <w:r w:rsidR="00693E0A">
        <w:t xml:space="preserve">do: </w:t>
      </w:r>
    </w:p>
    <w:p w14:paraId="2CBAB783" w14:textId="3E44B213" w:rsidR="00106DAF" w:rsidRDefault="00FA148F" w:rsidP="00805844">
      <w:pPr>
        <w:tabs>
          <w:tab w:val="left" w:pos="9923"/>
        </w:tabs>
        <w:spacing w:line="360" w:lineRule="auto"/>
        <w:ind w:left="426" w:right="425"/>
        <w:jc w:val="both"/>
      </w:pPr>
      <w:r w:rsidRPr="00693E0A">
        <w:rPr>
          <w:b/>
          <w:bCs/>
        </w:rPr>
        <w:t>Wydziału Budżetu Miasta</w:t>
      </w:r>
      <w:r w:rsidR="00693E0A" w:rsidRPr="00693E0A">
        <w:t xml:space="preserve"> </w:t>
      </w:r>
      <w:r w:rsidR="00693E0A" w:rsidRPr="00693E0A">
        <w:rPr>
          <w:bCs/>
        </w:rPr>
        <w:t>materiały wygenerowane lub op</w:t>
      </w:r>
      <w:r w:rsidR="005C5770">
        <w:rPr>
          <w:bCs/>
        </w:rPr>
        <w:t xml:space="preserve">racowane na podstawie danych </w:t>
      </w:r>
      <w:r w:rsidR="00805844">
        <w:rPr>
          <w:bCs/>
        </w:rPr>
        <w:br/>
      </w:r>
      <w:r w:rsidR="005C5770">
        <w:rPr>
          <w:bCs/>
        </w:rPr>
        <w:t>z s</w:t>
      </w:r>
      <w:r w:rsidR="00693E0A" w:rsidRPr="00693E0A">
        <w:rPr>
          <w:bCs/>
        </w:rPr>
        <w:t xml:space="preserve">ystemu </w:t>
      </w:r>
      <w:r w:rsidR="00771087">
        <w:rPr>
          <w:bCs/>
        </w:rPr>
        <w:t xml:space="preserve">STRADOM </w:t>
      </w:r>
      <w:r w:rsidR="00EC6142">
        <w:t>dotycząc</w:t>
      </w:r>
      <w:r w:rsidR="00693E0A">
        <w:t>e</w:t>
      </w:r>
      <w:r w:rsidR="00EC6142">
        <w:t xml:space="preserve"> </w:t>
      </w:r>
      <w:r w:rsidR="0035489A" w:rsidRPr="00E553E8">
        <w:t>informacj</w:t>
      </w:r>
      <w:r w:rsidR="00EC6142">
        <w:t>i</w:t>
      </w:r>
      <w:r w:rsidR="0035489A" w:rsidRPr="00E553E8">
        <w:t xml:space="preserve"> </w:t>
      </w:r>
      <w:r w:rsidR="004018CA">
        <w:t>o</w:t>
      </w:r>
      <w:r w:rsidR="004018CA" w:rsidRPr="00E553E8">
        <w:t xml:space="preserve"> </w:t>
      </w:r>
      <w:r w:rsidR="00367289" w:rsidRPr="00E553E8">
        <w:t xml:space="preserve">realizacji </w:t>
      </w:r>
      <w:r w:rsidR="00E94B63" w:rsidRPr="00E553E8">
        <w:t xml:space="preserve">rzeczowej </w:t>
      </w:r>
      <w:r w:rsidR="00EC6142">
        <w:t xml:space="preserve">Zadań </w:t>
      </w:r>
      <w:r w:rsidR="00367289" w:rsidRPr="00E553E8">
        <w:t>inwestyc</w:t>
      </w:r>
      <w:r w:rsidR="00EC6142">
        <w:t>yjnych</w:t>
      </w:r>
      <w:r w:rsidR="004018CA">
        <w:t>, potrzebnych</w:t>
      </w:r>
      <w:r w:rsidR="004018CA" w:rsidRPr="00E553E8">
        <w:t xml:space="preserve"> </w:t>
      </w:r>
      <w:r w:rsidRPr="00E553E8">
        <w:t>do</w:t>
      </w:r>
      <w:r w:rsidR="004018CA">
        <w:t xml:space="preserve"> </w:t>
      </w:r>
      <w:r w:rsidR="00E11CCF">
        <w:t>sporządzenia:</w:t>
      </w:r>
    </w:p>
    <w:p w14:paraId="49246BD4" w14:textId="77777777" w:rsidR="003B0C2A" w:rsidRDefault="00B74ED8" w:rsidP="00805844">
      <w:pPr>
        <w:numPr>
          <w:ilvl w:val="0"/>
          <w:numId w:val="50"/>
        </w:numPr>
        <w:tabs>
          <w:tab w:val="left" w:pos="9923"/>
        </w:tabs>
        <w:spacing w:line="360" w:lineRule="auto"/>
        <w:ind w:right="425"/>
        <w:jc w:val="both"/>
      </w:pPr>
      <w:r w:rsidRPr="00E553E8">
        <w:rPr>
          <w:b/>
        </w:rPr>
        <w:t>Informacji</w:t>
      </w:r>
      <w:r w:rsidRPr="00E553E8">
        <w:t xml:space="preserve"> </w:t>
      </w:r>
      <w:r w:rsidRPr="00E553E8">
        <w:rPr>
          <w:b/>
          <w:bCs/>
        </w:rPr>
        <w:t>o przebiegu wykonania budżetu Miasta Krakowa</w:t>
      </w:r>
      <w:r w:rsidRPr="00E553E8">
        <w:rPr>
          <w:b/>
        </w:rPr>
        <w:t xml:space="preserve"> za I półrocze, </w:t>
      </w:r>
      <w:r w:rsidRPr="00E553E8">
        <w:t xml:space="preserve">w terminie </w:t>
      </w:r>
      <w:r w:rsidRPr="00773A6B">
        <w:rPr>
          <w:b/>
          <w:u w:val="single"/>
        </w:rPr>
        <w:t>do 5 sierpnia</w:t>
      </w:r>
      <w:r w:rsidRPr="00E553E8">
        <w:rPr>
          <w:b/>
        </w:rPr>
        <w:t>,</w:t>
      </w:r>
      <w:r w:rsidR="003B0C2A">
        <w:t xml:space="preserve"> </w:t>
      </w:r>
    </w:p>
    <w:p w14:paraId="3E1FF728" w14:textId="2630BB0E" w:rsidR="003B0C2A" w:rsidRDefault="00693E0A" w:rsidP="00805844">
      <w:pPr>
        <w:numPr>
          <w:ilvl w:val="0"/>
          <w:numId w:val="50"/>
        </w:numPr>
        <w:tabs>
          <w:tab w:val="left" w:pos="9923"/>
        </w:tabs>
        <w:spacing w:line="360" w:lineRule="auto"/>
        <w:ind w:right="425"/>
        <w:jc w:val="both"/>
      </w:pPr>
      <w:r w:rsidRPr="003B0C2A">
        <w:rPr>
          <w:b/>
        </w:rPr>
        <w:t>Sprawozdania</w:t>
      </w:r>
      <w:r w:rsidRPr="00693E0A">
        <w:t xml:space="preserve"> </w:t>
      </w:r>
      <w:r w:rsidRPr="003B0C2A">
        <w:rPr>
          <w:b/>
          <w:bCs/>
        </w:rPr>
        <w:t>z wykonania budżetu Miasta Krakowa</w:t>
      </w:r>
      <w:r w:rsidRPr="00693E0A">
        <w:t xml:space="preserve"> </w:t>
      </w:r>
      <w:r w:rsidRPr="003B0C2A">
        <w:rPr>
          <w:bCs/>
        </w:rPr>
        <w:t>za dany rok</w:t>
      </w:r>
      <w:r w:rsidRPr="00693E0A">
        <w:t xml:space="preserve"> (wg stanu na koniec okresu sprawozdawczego), w terminie </w:t>
      </w:r>
      <w:r w:rsidRPr="003B0C2A">
        <w:rPr>
          <w:b/>
        </w:rPr>
        <w:t>do końca lutego roku następnego</w:t>
      </w:r>
      <w:r w:rsidRPr="00693E0A">
        <w:t xml:space="preserve"> po roku budżetowym</w:t>
      </w:r>
      <w:r w:rsidR="003B0C2A">
        <w:t xml:space="preserve"> (</w:t>
      </w:r>
      <w:r w:rsidR="003B0C2A" w:rsidRPr="003B0C2A">
        <w:rPr>
          <w:b/>
        </w:rPr>
        <w:t>wzór nr 20</w:t>
      </w:r>
      <w:r w:rsidR="003B0C2A">
        <w:t>)</w:t>
      </w:r>
      <w:r w:rsidRPr="00693E0A">
        <w:t>,</w:t>
      </w:r>
      <w:r w:rsidR="003B0C2A">
        <w:t xml:space="preserve"> </w:t>
      </w:r>
    </w:p>
    <w:p w14:paraId="7ACE2287" w14:textId="00237FE3" w:rsidR="00846C26" w:rsidRPr="003B0C2A" w:rsidRDefault="00771087" w:rsidP="00805844">
      <w:pPr>
        <w:numPr>
          <w:ilvl w:val="0"/>
          <w:numId w:val="50"/>
        </w:numPr>
        <w:tabs>
          <w:tab w:val="left" w:pos="9923"/>
        </w:tabs>
        <w:spacing w:line="360" w:lineRule="auto"/>
        <w:ind w:right="425"/>
        <w:jc w:val="both"/>
      </w:pPr>
      <w:r w:rsidRPr="003B0C2A">
        <w:rPr>
          <w:bCs/>
        </w:rPr>
        <w:t xml:space="preserve">zbiorczą informację </w:t>
      </w:r>
      <w:r w:rsidR="00846C26" w:rsidRPr="003B0C2A">
        <w:rPr>
          <w:bCs/>
        </w:rPr>
        <w:t>o realizacji zakresów rzeczowych przedsięwzięć inwestycyjnych ujętych w WPW</w:t>
      </w:r>
      <w:r w:rsidR="00846C26" w:rsidRPr="005C5770">
        <w:t xml:space="preserve"> </w:t>
      </w:r>
      <w:r w:rsidR="00846C26" w:rsidRPr="003B0C2A">
        <w:rPr>
          <w:bCs/>
        </w:rPr>
        <w:t>za I półrocze</w:t>
      </w:r>
      <w:r w:rsidR="00846C26" w:rsidRPr="005C5770">
        <w:t xml:space="preserve"> (na stosownym formularzu z </w:t>
      </w:r>
      <w:r w:rsidR="00846C26" w:rsidRPr="003B0C2A">
        <w:rPr>
          <w:i/>
        </w:rPr>
        <w:t xml:space="preserve">Instrukcji </w:t>
      </w:r>
      <w:r w:rsidR="00846C26" w:rsidRPr="003B0C2A">
        <w:rPr>
          <w:bCs/>
          <w:i/>
        </w:rPr>
        <w:t>ws. WPF</w:t>
      </w:r>
      <w:r w:rsidR="007E5A47">
        <w:rPr>
          <w:bCs/>
          <w:i/>
        </w:rPr>
        <w:t xml:space="preserve"> – </w:t>
      </w:r>
      <w:r w:rsidR="007E5A47" w:rsidRPr="007E5A47">
        <w:rPr>
          <w:bCs/>
        </w:rPr>
        <w:t>Formularz WPF-I</w:t>
      </w:r>
      <w:r w:rsidR="00846C26" w:rsidRPr="003B0C2A">
        <w:rPr>
          <w:bCs/>
        </w:rPr>
        <w:t>)</w:t>
      </w:r>
      <w:r w:rsidR="00846C26" w:rsidRPr="003B0C2A">
        <w:rPr>
          <w:bCs/>
          <w:i/>
        </w:rPr>
        <w:t xml:space="preserve"> </w:t>
      </w:r>
      <w:r w:rsidR="00846C26" w:rsidRPr="003B0C2A">
        <w:rPr>
          <w:bCs/>
        </w:rPr>
        <w:t>do uj</w:t>
      </w:r>
      <w:r w:rsidR="008F4243" w:rsidRPr="003B0C2A">
        <w:rPr>
          <w:rFonts w:hint="eastAsia"/>
          <w:bCs/>
        </w:rPr>
        <w:t>ę</w:t>
      </w:r>
      <w:r w:rsidR="008F4243" w:rsidRPr="003B0C2A">
        <w:rPr>
          <w:bCs/>
        </w:rPr>
        <w:t>cia w</w:t>
      </w:r>
      <w:r w:rsidRPr="003B0C2A">
        <w:rPr>
          <w:b/>
          <w:bCs/>
        </w:rPr>
        <w:t xml:space="preserve"> </w:t>
      </w:r>
      <w:r w:rsidR="00846C26" w:rsidRPr="003B0C2A">
        <w:rPr>
          <w:b/>
          <w:bCs/>
        </w:rPr>
        <w:t xml:space="preserve">Informacji o kształtowaniu się Wieloletniej Prognozy Finansowej za I półrocze, </w:t>
      </w:r>
      <w:r w:rsidR="00846C26" w:rsidRPr="003B0C2A">
        <w:rPr>
          <w:bCs/>
        </w:rPr>
        <w:t>w</w:t>
      </w:r>
      <w:r w:rsidR="00693E0A" w:rsidRPr="003B0C2A">
        <w:rPr>
          <w:bCs/>
        </w:rPr>
        <w:t> </w:t>
      </w:r>
      <w:r w:rsidR="00846C26" w:rsidRPr="003B0C2A">
        <w:rPr>
          <w:bCs/>
        </w:rPr>
        <w:t>termini</w:t>
      </w:r>
      <w:r w:rsidR="00846C26" w:rsidRPr="005C5770">
        <w:t xml:space="preserve">e </w:t>
      </w:r>
      <w:r w:rsidR="00846C26" w:rsidRPr="00773A6B">
        <w:rPr>
          <w:b/>
          <w:bCs/>
          <w:u w:val="single"/>
        </w:rPr>
        <w:t>do 20 sierpnia</w:t>
      </w:r>
      <w:r w:rsidR="00846C26" w:rsidRPr="003B0C2A">
        <w:rPr>
          <w:b/>
          <w:bCs/>
        </w:rPr>
        <w:t>.</w:t>
      </w:r>
      <w:r w:rsidR="00846C26" w:rsidRPr="005C5770">
        <w:t xml:space="preserve"> </w:t>
      </w:r>
    </w:p>
    <w:p w14:paraId="26779E67" w14:textId="0A7301CF" w:rsidR="00FC53D8" w:rsidRPr="00256B8E" w:rsidRDefault="00567996" w:rsidP="00805844">
      <w:pPr>
        <w:pStyle w:val="Podtytu"/>
        <w:tabs>
          <w:tab w:val="left" w:pos="9923"/>
        </w:tabs>
        <w:ind w:right="425"/>
        <w:jc w:val="left"/>
        <w:rPr>
          <w:b/>
          <w:bCs/>
        </w:rPr>
      </w:pPr>
      <w:r w:rsidRPr="00256B8E">
        <w:rPr>
          <w:b/>
          <w:bCs/>
        </w:rPr>
        <w:br w:type="page"/>
      </w:r>
    </w:p>
    <w:p w14:paraId="5DFFE214" w14:textId="77777777" w:rsidR="007E5665" w:rsidRDefault="007E5665" w:rsidP="00805844">
      <w:pPr>
        <w:pStyle w:val="Podtytu"/>
        <w:tabs>
          <w:tab w:val="left" w:pos="9923"/>
        </w:tabs>
        <w:ind w:right="425"/>
        <w:jc w:val="left"/>
        <w:rPr>
          <w:b/>
          <w:bCs/>
        </w:rPr>
      </w:pPr>
    </w:p>
    <w:p w14:paraId="3C9114E6" w14:textId="3519DEBB" w:rsidR="00570C55" w:rsidRDefault="00570C55" w:rsidP="008666D8">
      <w:pPr>
        <w:pStyle w:val="Podtytu"/>
        <w:tabs>
          <w:tab w:val="left" w:pos="9923"/>
        </w:tabs>
        <w:ind w:right="425"/>
        <w:jc w:val="left"/>
        <w:rPr>
          <w:b/>
          <w:bCs/>
        </w:rPr>
      </w:pPr>
      <w:r w:rsidRPr="002125E9">
        <w:rPr>
          <w:b/>
          <w:bCs/>
        </w:rPr>
        <w:t>SPIS ZAŁĄCZNIKÓW</w:t>
      </w:r>
      <w:r w:rsidR="001B4466">
        <w:rPr>
          <w:b/>
          <w:bCs/>
        </w:rPr>
        <w:t xml:space="preserve"> </w:t>
      </w:r>
      <w:r w:rsidR="003A340C">
        <w:rPr>
          <w:b/>
          <w:bCs/>
        </w:rPr>
        <w:t xml:space="preserve">DO INSTRUKCJI </w:t>
      </w:r>
      <w:r w:rsidR="00E85697">
        <w:rPr>
          <w:b/>
          <w:bCs/>
        </w:rPr>
        <w:t>:</w:t>
      </w:r>
    </w:p>
    <w:p w14:paraId="24DB8A28" w14:textId="77777777" w:rsidR="003A340C" w:rsidRDefault="003A340C" w:rsidP="008666D8">
      <w:pPr>
        <w:pStyle w:val="Podtytu"/>
        <w:tabs>
          <w:tab w:val="left" w:pos="9923"/>
        </w:tabs>
        <w:ind w:right="425"/>
        <w:rPr>
          <w:b/>
          <w:bCs/>
        </w:rPr>
      </w:pPr>
    </w:p>
    <w:p w14:paraId="154FE8C4" w14:textId="77777777" w:rsidR="00F876F6" w:rsidRPr="0065362F" w:rsidRDefault="00F876F6" w:rsidP="008666D8">
      <w:pPr>
        <w:pStyle w:val="Podtytu"/>
        <w:tabs>
          <w:tab w:val="left" w:pos="9923"/>
        </w:tabs>
        <w:ind w:right="425"/>
        <w:jc w:val="both"/>
        <w:rPr>
          <w:b/>
          <w:bCs/>
          <w:u w:val="single"/>
        </w:rPr>
      </w:pPr>
    </w:p>
    <w:p w14:paraId="7E1D23CE" w14:textId="77777777" w:rsidR="008666D8" w:rsidRDefault="00A37279" w:rsidP="008666D8">
      <w:pPr>
        <w:pStyle w:val="Podtytu"/>
        <w:tabs>
          <w:tab w:val="left" w:pos="9923"/>
        </w:tabs>
        <w:ind w:right="425"/>
        <w:jc w:val="both"/>
        <w:rPr>
          <w:b/>
          <w:bCs/>
          <w:u w:val="single"/>
        </w:rPr>
      </w:pPr>
      <w:r w:rsidRPr="002125E9">
        <w:rPr>
          <w:b/>
          <w:bCs/>
          <w:u w:val="single"/>
        </w:rPr>
        <w:t>PLANOWANIE:</w:t>
      </w:r>
    </w:p>
    <w:p w14:paraId="20C4F763" w14:textId="77777777" w:rsidR="00B94CF0" w:rsidRDefault="00F46DD6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F46DD6">
        <w:rPr>
          <w:bCs/>
        </w:rPr>
        <w:t>Wniosek o wprowadzenie zadania/przedsięwzięcia* do nowej edycji budżetu / WPF* realizowanych ze środków wła</w:t>
      </w:r>
      <w:r w:rsidR="008666D8">
        <w:rPr>
          <w:bCs/>
        </w:rPr>
        <w:t xml:space="preserve">snych Miasta / KOREKTA WNIOSKU      </w:t>
      </w:r>
      <w:r w:rsidR="00B94CF0">
        <w:rPr>
          <w:bCs/>
        </w:rPr>
        <w:t xml:space="preserve">      </w:t>
      </w:r>
      <w:r w:rsidR="008666D8">
        <w:rPr>
          <w:bCs/>
        </w:rPr>
        <w:t xml:space="preserve">  </w:t>
      </w:r>
      <w:r w:rsidRPr="00F46DD6">
        <w:rPr>
          <w:b/>
          <w:bCs/>
        </w:rPr>
        <w:t>- Formularz nr 1a</w:t>
      </w:r>
    </w:p>
    <w:p w14:paraId="64C9A42B" w14:textId="77777777" w:rsidR="00B94CF0" w:rsidRDefault="00F46DD6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 xml:space="preserve">Wniosek o wprowadzenie zadania/przedsięwzięcia* do nowej edycji budżetu / WPF* z udziałem środków bezzwrotnych / KOREKTA WNIOSKU * </w:t>
      </w:r>
      <w:r w:rsidR="00B94CF0">
        <w:rPr>
          <w:bCs/>
        </w:rPr>
        <w:t xml:space="preserve">                                                 - </w:t>
      </w:r>
      <w:r w:rsidRPr="00B94CF0">
        <w:rPr>
          <w:b/>
          <w:bCs/>
        </w:rPr>
        <w:t>Formularz 1b</w:t>
      </w:r>
    </w:p>
    <w:p w14:paraId="4C661BE8" w14:textId="77777777" w:rsidR="00B94CF0" w:rsidRDefault="00F46DD6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Informacja o planowanych do zaciągnięcia w roku budżetowym lub w latach kolejnych zobowiązań zaliczanych  do tytułów dłużnych *)</w:t>
      </w:r>
      <w:r w:rsidR="00B94CF0">
        <w:rPr>
          <w:bCs/>
        </w:rPr>
        <w:t xml:space="preserve">                                              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Formularz WPF – TD</w:t>
      </w:r>
    </w:p>
    <w:p w14:paraId="74119CD2" w14:textId="77777777" w:rsidR="00B94CF0" w:rsidRDefault="008666D8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Raport Zakresu Rzeczowego</w:t>
      </w:r>
      <w:r w:rsidR="00B94CF0">
        <w:rPr>
          <w:bCs/>
        </w:rPr>
        <w:t xml:space="preserve">                                                                               - </w:t>
      </w:r>
      <w:r w:rsidR="00F46DD6" w:rsidRPr="00B94CF0">
        <w:rPr>
          <w:b/>
          <w:bCs/>
        </w:rPr>
        <w:t>wzór raportu nr 3</w:t>
      </w:r>
    </w:p>
    <w:p w14:paraId="24EA41F3" w14:textId="77777777" w:rsidR="00B94CF0" w:rsidRDefault="00B94CF0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>
        <w:rPr>
          <w:bCs/>
        </w:rPr>
        <w:t xml:space="preserve">Raport Zakresu Całkowitego                                                                             </w:t>
      </w:r>
      <w:r w:rsidR="00F46DD6" w:rsidRPr="00B94CF0">
        <w:rPr>
          <w:bCs/>
        </w:rPr>
        <w:t xml:space="preserve">- </w:t>
      </w:r>
      <w:r w:rsidR="00F46DD6" w:rsidRPr="00B94CF0">
        <w:rPr>
          <w:b/>
          <w:bCs/>
        </w:rPr>
        <w:t>wzór raportu nr 4</w:t>
      </w:r>
    </w:p>
    <w:p w14:paraId="3A113910" w14:textId="65CA5DAC" w:rsidR="00B94CF0" w:rsidRDefault="00E85697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Lista rankingowa inwestycji strategiczn</w:t>
      </w:r>
      <w:r w:rsidR="00A07F1A">
        <w:rPr>
          <w:bCs/>
        </w:rPr>
        <w:t>ych/programowych* w D</w:t>
      </w:r>
      <w:r w:rsidR="00B94CF0">
        <w:rPr>
          <w:bCs/>
        </w:rPr>
        <w:t xml:space="preserve">ziedzinie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wzór listy nr 5</w:t>
      </w:r>
    </w:p>
    <w:p w14:paraId="075FE36D" w14:textId="10806BF9" w:rsidR="00B94CF0" w:rsidRDefault="00E85697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Zestawienie wnioskowanych zadań inwestycyjnych strategicznych / progr</w:t>
      </w:r>
      <w:r w:rsidR="0060712F">
        <w:rPr>
          <w:bCs/>
        </w:rPr>
        <w:t>amowych / zadań inwestycyjnych D</w:t>
      </w:r>
      <w:r w:rsidRPr="00B94CF0">
        <w:rPr>
          <w:bCs/>
        </w:rPr>
        <w:t>zielnic wraz z wydatkami do projektu WPF i do projektu budżetu Miasta na podstawie złożonych Wniosków Inwestycyjnych</w:t>
      </w:r>
      <w:r w:rsidR="00B94CF0">
        <w:rPr>
          <w:bCs/>
        </w:rPr>
        <w:t xml:space="preserve">                          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wzór zestawienia nr 6</w:t>
      </w:r>
    </w:p>
    <w:p w14:paraId="12F8623C" w14:textId="594E7DB0" w:rsidR="00B94CF0" w:rsidRDefault="00E85697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Zbiorcze zestawienie wydatków i</w:t>
      </w:r>
      <w:r w:rsidR="00981221">
        <w:rPr>
          <w:bCs/>
        </w:rPr>
        <w:t>nwestycyjnych w poszczególnych D</w:t>
      </w:r>
      <w:bookmarkStart w:id="12" w:name="_GoBack"/>
      <w:bookmarkEnd w:id="12"/>
      <w:r w:rsidRPr="00B94CF0">
        <w:rPr>
          <w:bCs/>
        </w:rPr>
        <w:t>ziedzinac</w:t>
      </w:r>
      <w:r w:rsidR="00B94CF0">
        <w:rPr>
          <w:bCs/>
        </w:rPr>
        <w:t xml:space="preserve">h na podstawie list rankingowych                                                                               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wzór zestawienia nr 11</w:t>
      </w:r>
    </w:p>
    <w:p w14:paraId="3410AC2D" w14:textId="2117B230" w:rsidR="00B94CF0" w:rsidRPr="00B94CF0" w:rsidRDefault="00384F28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>
        <w:rPr>
          <w:bCs/>
        </w:rPr>
        <w:t>Część B-1 / B-2 / B</w:t>
      </w:r>
      <w:r w:rsidR="00E85697" w:rsidRPr="00B94CF0">
        <w:rPr>
          <w:bCs/>
        </w:rPr>
        <w:t>-3 wieloletni program inwestycyjny (WPI) na rok ….. i lata następne - inwestycyjne strategiczne / pr</w:t>
      </w:r>
      <w:r w:rsidR="0060712F">
        <w:rPr>
          <w:bCs/>
        </w:rPr>
        <w:t>ogramowe /zadania inwestycyjne D</w:t>
      </w:r>
      <w:r w:rsidR="00E85697" w:rsidRPr="00B94CF0">
        <w:rPr>
          <w:bCs/>
        </w:rPr>
        <w:t>zielnic</w:t>
      </w:r>
      <w:r w:rsidR="0060712F">
        <w:rPr>
          <w:bCs/>
        </w:rPr>
        <w:t xml:space="preserve">    </w:t>
      </w:r>
      <w:r w:rsidR="00B94CF0">
        <w:rPr>
          <w:bCs/>
        </w:rPr>
        <w:t xml:space="preserve">         </w:t>
      </w:r>
      <w:r w:rsidR="00E85697" w:rsidRPr="00B94CF0">
        <w:rPr>
          <w:bCs/>
        </w:rPr>
        <w:t xml:space="preserve">- </w:t>
      </w:r>
      <w:r w:rsidR="00E85697" w:rsidRPr="00B94CF0">
        <w:rPr>
          <w:b/>
          <w:bCs/>
        </w:rPr>
        <w:t>wzór tabeli nr 12</w:t>
      </w:r>
    </w:p>
    <w:p w14:paraId="2752D0B3" w14:textId="77777777" w:rsidR="00B94CF0" w:rsidRDefault="00FB78C8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Zbiorcze zestawienie zakresów całkowitych</w:t>
      </w:r>
      <w:r w:rsidR="00B94CF0">
        <w:rPr>
          <w:b/>
          <w:bCs/>
        </w:rPr>
        <w:t xml:space="preserve">                                                                  </w:t>
      </w:r>
      <w:r w:rsidRPr="00B94CF0">
        <w:rPr>
          <w:bCs/>
        </w:rPr>
        <w:t>-</w:t>
      </w:r>
      <w:r w:rsidRPr="00B94CF0">
        <w:rPr>
          <w:b/>
          <w:bCs/>
        </w:rPr>
        <w:t xml:space="preserve"> wzór nr 13</w:t>
      </w:r>
    </w:p>
    <w:p w14:paraId="717F915D" w14:textId="7AD6031B" w:rsidR="00B94CF0" w:rsidRDefault="00FB78C8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 xml:space="preserve">Zestawienie planowanych środków finansowych na rok n dla zadań inwestycyjnych strategicznych / programowych / zadań </w:t>
      </w:r>
      <w:r w:rsidR="0060712F">
        <w:rPr>
          <w:bCs/>
        </w:rPr>
        <w:t>inwestycyjnych D</w:t>
      </w:r>
      <w:r w:rsidRPr="00B94CF0">
        <w:rPr>
          <w:bCs/>
        </w:rPr>
        <w:t>zielnic</w:t>
      </w:r>
      <w:r w:rsidR="00B94CF0">
        <w:rPr>
          <w:bCs/>
        </w:rPr>
        <w:t xml:space="preserve">                           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wzór zestawienia nr 14</w:t>
      </w:r>
    </w:p>
    <w:p w14:paraId="2846F229" w14:textId="14589CE1" w:rsidR="00FB78C8" w:rsidRPr="00B94CF0" w:rsidRDefault="00FB78C8" w:rsidP="00B94CF0">
      <w:pPr>
        <w:pStyle w:val="Podtytu"/>
        <w:numPr>
          <w:ilvl w:val="0"/>
          <w:numId w:val="46"/>
        </w:numPr>
        <w:tabs>
          <w:tab w:val="left" w:pos="9923"/>
        </w:tabs>
        <w:ind w:left="284" w:right="425" w:hanging="284"/>
        <w:jc w:val="both"/>
        <w:rPr>
          <w:b/>
          <w:bCs/>
          <w:u w:val="single"/>
        </w:rPr>
      </w:pPr>
      <w:r w:rsidRPr="00B94CF0">
        <w:rPr>
          <w:bCs/>
        </w:rPr>
        <w:t>Zestawienie bilansowe</w:t>
      </w:r>
      <w:r w:rsidR="00B94CF0">
        <w:rPr>
          <w:bCs/>
        </w:rPr>
        <w:t xml:space="preserve">                                                                                                   </w:t>
      </w:r>
      <w:r w:rsidRPr="00B94CF0">
        <w:rPr>
          <w:bCs/>
        </w:rPr>
        <w:t xml:space="preserve">- </w:t>
      </w:r>
      <w:r w:rsidRPr="00B94CF0">
        <w:rPr>
          <w:b/>
          <w:bCs/>
        </w:rPr>
        <w:t>wzór nr 21</w:t>
      </w:r>
    </w:p>
    <w:p w14:paraId="22F8A58E" w14:textId="77777777" w:rsidR="00F46DD6" w:rsidRDefault="00F46DD6" w:rsidP="008666D8">
      <w:pPr>
        <w:pStyle w:val="Podtytu"/>
        <w:tabs>
          <w:tab w:val="left" w:pos="9923"/>
        </w:tabs>
        <w:ind w:right="425"/>
        <w:jc w:val="both"/>
        <w:rPr>
          <w:b/>
          <w:bCs/>
        </w:rPr>
      </w:pPr>
    </w:p>
    <w:p w14:paraId="37F3ED90" w14:textId="77777777" w:rsidR="00F46DD6" w:rsidRPr="00F46DD6" w:rsidRDefault="00F46DD6" w:rsidP="008666D8">
      <w:pPr>
        <w:pStyle w:val="Podtytu"/>
        <w:tabs>
          <w:tab w:val="left" w:pos="9923"/>
        </w:tabs>
        <w:ind w:right="425"/>
        <w:jc w:val="both"/>
        <w:rPr>
          <w:b/>
          <w:bCs/>
        </w:rPr>
      </w:pPr>
    </w:p>
    <w:p w14:paraId="29F717F1" w14:textId="77777777" w:rsidR="00E57CF4" w:rsidRPr="00846C26" w:rsidRDefault="00A37279" w:rsidP="008666D8">
      <w:pPr>
        <w:pStyle w:val="Podtytu"/>
        <w:tabs>
          <w:tab w:val="left" w:pos="9923"/>
        </w:tabs>
        <w:ind w:right="425"/>
        <w:jc w:val="both"/>
        <w:rPr>
          <w:b/>
          <w:bCs/>
          <w:u w:val="single"/>
        </w:rPr>
      </w:pPr>
      <w:r w:rsidRPr="00846C26">
        <w:rPr>
          <w:b/>
          <w:bCs/>
          <w:u w:val="single"/>
        </w:rPr>
        <w:t>MONITOROWANIE:</w:t>
      </w:r>
    </w:p>
    <w:p w14:paraId="278517CF" w14:textId="142580E6" w:rsidR="00E57CF4" w:rsidRPr="00FB78C8" w:rsidRDefault="00FB78C8" w:rsidP="008666D8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 w:rsidRPr="00FB78C8">
        <w:t>Pr</w:t>
      </w:r>
      <w:r w:rsidR="00384F28">
        <w:t>zykładowe kamienie Milowe oraz D</w:t>
      </w:r>
      <w:r w:rsidRPr="00FB78C8">
        <w:t>ziałania</w:t>
      </w:r>
      <w:r w:rsidR="00B94CF0">
        <w:t xml:space="preserve">                                                 </w:t>
      </w:r>
      <w:r>
        <w:t xml:space="preserve">- </w:t>
      </w:r>
      <w:r w:rsidRPr="00FB78C8">
        <w:rPr>
          <w:b/>
        </w:rPr>
        <w:t>dokument nr 15</w:t>
      </w:r>
    </w:p>
    <w:p w14:paraId="35971508" w14:textId="40BF29B6" w:rsidR="00FB78C8" w:rsidRPr="00FB78C8" w:rsidRDefault="00FB78C8" w:rsidP="008666D8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 w:rsidRPr="00FB78C8">
        <w:t>Informacja finansowa z realizacji zadania wg. stanu na dzień ...</w:t>
      </w:r>
      <w:r w:rsidR="00B94CF0">
        <w:t xml:space="preserve">                             </w:t>
      </w:r>
      <w:r>
        <w:t xml:space="preserve">- </w:t>
      </w:r>
      <w:r w:rsidRPr="00FB78C8">
        <w:rPr>
          <w:b/>
        </w:rPr>
        <w:t>druk nr 16</w:t>
      </w:r>
    </w:p>
    <w:p w14:paraId="50F431C8" w14:textId="6FBDAC44" w:rsidR="00FB78C8" w:rsidRPr="00FB78C8" w:rsidRDefault="00FB78C8" w:rsidP="008666D8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>
        <w:t>Harmonogram Inwestycji/</w:t>
      </w:r>
      <w:r w:rsidR="00B94CF0">
        <w:t xml:space="preserve">Korekta Harmonogramu z dnia ...                                    </w:t>
      </w:r>
      <w:r>
        <w:t xml:space="preserve">- </w:t>
      </w:r>
      <w:r w:rsidRPr="00FB78C8">
        <w:rPr>
          <w:b/>
        </w:rPr>
        <w:t>wzór nr 2</w:t>
      </w:r>
    </w:p>
    <w:p w14:paraId="380F05C0" w14:textId="77777777" w:rsidR="00B94CF0" w:rsidRDefault="00B94CF0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>
        <w:t xml:space="preserve">Wykresy                                                                                                                   </w:t>
      </w:r>
      <w:r w:rsidR="00FB78C8">
        <w:t xml:space="preserve">- </w:t>
      </w:r>
      <w:r w:rsidR="00FB78C8" w:rsidRPr="00FB78C8">
        <w:rPr>
          <w:b/>
        </w:rPr>
        <w:t>wzór nr 17</w:t>
      </w:r>
    </w:p>
    <w:p w14:paraId="03B257DD" w14:textId="1A137FF5" w:rsidR="00B94CF0" w:rsidRDefault="00FB78C8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 w:rsidRPr="00FB78C8">
        <w:t>Informacja rzeczowo-finansowa nt. realizacji zadań inwestycyjnych strategicznych / programowych / zadań inwestyc</w:t>
      </w:r>
      <w:r>
        <w:t>y</w:t>
      </w:r>
      <w:r w:rsidR="0060712F">
        <w:t>jnych D</w:t>
      </w:r>
      <w:r w:rsidR="00B94CF0">
        <w:t xml:space="preserve">zielnic - wg stanu na…                             </w:t>
      </w:r>
      <w:r>
        <w:t xml:space="preserve">- </w:t>
      </w:r>
      <w:r w:rsidRPr="00B94CF0">
        <w:rPr>
          <w:b/>
        </w:rPr>
        <w:t>wzór nr 18</w:t>
      </w:r>
    </w:p>
    <w:p w14:paraId="64DA2031" w14:textId="539DF172" w:rsidR="00FB78C8" w:rsidRPr="00FB78C8" w:rsidRDefault="00B94CF0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>
        <w:t xml:space="preserve">Informacja ogólna                                                                                                    </w:t>
      </w:r>
      <w:r w:rsidR="00FB78C8">
        <w:t xml:space="preserve">- </w:t>
      </w:r>
      <w:r w:rsidR="00FB78C8" w:rsidRPr="00B94CF0">
        <w:rPr>
          <w:b/>
        </w:rPr>
        <w:t>wzór nr 19</w:t>
      </w:r>
    </w:p>
    <w:p w14:paraId="37EF3192" w14:textId="77777777" w:rsidR="00DA731B" w:rsidRDefault="00DA731B" w:rsidP="008666D8">
      <w:pPr>
        <w:pStyle w:val="Podtytu"/>
        <w:tabs>
          <w:tab w:val="left" w:pos="9923"/>
        </w:tabs>
        <w:ind w:right="425"/>
        <w:jc w:val="both"/>
        <w:rPr>
          <w:b/>
          <w:u w:val="single"/>
        </w:rPr>
      </w:pPr>
    </w:p>
    <w:p w14:paraId="6E4D91EA" w14:textId="77777777" w:rsidR="00E57CF4" w:rsidRDefault="00A37279" w:rsidP="008666D8">
      <w:pPr>
        <w:pStyle w:val="Podtytu"/>
        <w:tabs>
          <w:tab w:val="left" w:pos="9923"/>
        </w:tabs>
        <w:ind w:right="425"/>
        <w:jc w:val="both"/>
        <w:rPr>
          <w:b/>
          <w:u w:val="single"/>
        </w:rPr>
      </w:pPr>
      <w:r w:rsidRPr="00846C26">
        <w:rPr>
          <w:b/>
          <w:u w:val="single"/>
        </w:rPr>
        <w:t>SPRAWOZDANIE:</w:t>
      </w:r>
    </w:p>
    <w:p w14:paraId="08D3C936" w14:textId="3EA7E6F6" w:rsidR="00FB78C8" w:rsidRPr="00B94CF0" w:rsidRDefault="00FB78C8" w:rsidP="00B94CF0">
      <w:pPr>
        <w:pStyle w:val="Podtytu"/>
        <w:numPr>
          <w:ilvl w:val="0"/>
          <w:numId w:val="53"/>
        </w:numPr>
        <w:tabs>
          <w:tab w:val="left" w:pos="9923"/>
        </w:tabs>
        <w:ind w:left="714" w:right="425" w:hanging="357"/>
        <w:jc w:val="both"/>
        <w:rPr>
          <w:bCs/>
        </w:rPr>
      </w:pPr>
      <w:r w:rsidRPr="00B94CF0">
        <w:rPr>
          <w:bCs/>
        </w:rPr>
        <w:t>Zbiorcza Informacja/Sprawozdanie roczne z real</w:t>
      </w:r>
      <w:r w:rsidR="00B94CF0" w:rsidRPr="00B94CF0">
        <w:rPr>
          <w:bCs/>
        </w:rPr>
        <w:t xml:space="preserve">izacji zakresu rzeczowego zadań </w:t>
      </w:r>
      <w:r w:rsidRPr="00B94CF0">
        <w:rPr>
          <w:bCs/>
        </w:rPr>
        <w:t>inwestycyjnych strategicznych / progr</w:t>
      </w:r>
      <w:r w:rsidR="0060712F">
        <w:rPr>
          <w:bCs/>
        </w:rPr>
        <w:t>amowych / zadań inwestycyjnych D</w:t>
      </w:r>
      <w:r w:rsidRPr="00B94CF0">
        <w:rPr>
          <w:bCs/>
        </w:rPr>
        <w:t>zielnic za okres 1.01 - 30.06 / za dany rok</w:t>
      </w:r>
      <w:r w:rsidR="00B94CF0">
        <w:rPr>
          <w:bCs/>
        </w:rPr>
        <w:t xml:space="preserve">                                                                                                </w:t>
      </w:r>
      <w:r>
        <w:t xml:space="preserve">- </w:t>
      </w:r>
      <w:r w:rsidRPr="00B94CF0">
        <w:rPr>
          <w:b/>
        </w:rPr>
        <w:t>wzór nr 20</w:t>
      </w:r>
    </w:p>
    <w:p w14:paraId="3FDAD962" w14:textId="77777777" w:rsidR="00FB78C8" w:rsidRDefault="00FB78C8" w:rsidP="008666D8">
      <w:pPr>
        <w:pStyle w:val="Podtytu"/>
        <w:tabs>
          <w:tab w:val="left" w:pos="9923"/>
        </w:tabs>
        <w:spacing w:line="360" w:lineRule="auto"/>
        <w:ind w:left="284" w:right="425"/>
        <w:jc w:val="both"/>
      </w:pPr>
    </w:p>
    <w:p w14:paraId="301F4D3F" w14:textId="28D18478" w:rsidR="00415215" w:rsidRPr="00FB78C8" w:rsidRDefault="00415215" w:rsidP="008666D8">
      <w:pPr>
        <w:pStyle w:val="Podtytu"/>
        <w:tabs>
          <w:tab w:val="left" w:pos="9923"/>
        </w:tabs>
        <w:spacing w:line="360" w:lineRule="auto"/>
        <w:ind w:right="425"/>
        <w:jc w:val="both"/>
      </w:pPr>
      <w:r w:rsidRPr="00FB78C8">
        <w:rPr>
          <w:b/>
          <w:u w:val="single"/>
        </w:rPr>
        <w:t>WNIOSKI O ZMIANĘ W BUDŻECIE</w:t>
      </w:r>
      <w:r w:rsidR="00DA731B" w:rsidRPr="00FB78C8">
        <w:rPr>
          <w:b/>
          <w:u w:val="single"/>
        </w:rPr>
        <w:t xml:space="preserve"> (dostępne w STRADOM)</w:t>
      </w:r>
      <w:r w:rsidRPr="00FB78C8">
        <w:rPr>
          <w:b/>
          <w:u w:val="single"/>
        </w:rPr>
        <w:t>:</w:t>
      </w:r>
    </w:p>
    <w:p w14:paraId="4091F7D8" w14:textId="4A54322D" w:rsidR="00E85697" w:rsidRDefault="00415215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</w:pPr>
      <w:r w:rsidRPr="00415215">
        <w:t xml:space="preserve">Wniosek </w:t>
      </w:r>
      <w:r w:rsidR="00E85697">
        <w:t>Nr ..</w:t>
      </w:r>
      <w:r w:rsidR="0060712F">
        <w:t>/</w:t>
      </w:r>
      <w:r w:rsidR="00E85697">
        <w:t xml:space="preserve">.. rok </w:t>
      </w:r>
      <w:r>
        <w:t xml:space="preserve">dotyczący zmian w roku budżetowym dla Zadania inwestycyjnego rocznego </w:t>
      </w:r>
    </w:p>
    <w:p w14:paraId="3BE32FF2" w14:textId="4EE7F18D" w:rsidR="00415215" w:rsidRDefault="00E85697" w:rsidP="00B94CF0">
      <w:pPr>
        <w:pStyle w:val="Podtytu"/>
        <w:tabs>
          <w:tab w:val="left" w:pos="9923"/>
        </w:tabs>
        <w:ind w:left="7734" w:right="425" w:firstLine="65"/>
        <w:jc w:val="both"/>
      </w:pPr>
      <w:r>
        <w:t>-</w:t>
      </w:r>
      <w:r w:rsidR="00415215">
        <w:t xml:space="preserve"> </w:t>
      </w:r>
      <w:r w:rsidRPr="00E85697">
        <w:rPr>
          <w:b/>
        </w:rPr>
        <w:t>wzór wniosku nr 7</w:t>
      </w:r>
    </w:p>
    <w:p w14:paraId="15B32A63" w14:textId="1B15B4C7" w:rsidR="00415215" w:rsidRPr="00E85697" w:rsidRDefault="00415215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  <w:rPr>
          <w:b/>
        </w:rPr>
      </w:pPr>
      <w:r w:rsidRPr="00415215">
        <w:t xml:space="preserve">Wniosek </w:t>
      </w:r>
      <w:r w:rsidR="00E85697">
        <w:t>Nr ..</w:t>
      </w:r>
      <w:r w:rsidR="0060712F">
        <w:t>/</w:t>
      </w:r>
      <w:r w:rsidR="00E85697">
        <w:t xml:space="preserve">.. rok </w:t>
      </w:r>
      <w:r>
        <w:t xml:space="preserve">dotyczący zmian w roku budżetowym </w:t>
      </w:r>
      <w:r w:rsidRPr="00415215">
        <w:t>z wyłączeniem ogólnych zasad realizacji budżetu</w:t>
      </w:r>
      <w:r>
        <w:t xml:space="preserve"> dla Zadan</w:t>
      </w:r>
      <w:r w:rsidR="00B94CF0">
        <w:t xml:space="preserve">ia inwestycyjnego rocznego                             </w:t>
      </w:r>
      <w:r>
        <w:t xml:space="preserve">- </w:t>
      </w:r>
      <w:r w:rsidR="00E85697" w:rsidRPr="00E85697">
        <w:rPr>
          <w:b/>
        </w:rPr>
        <w:t>wzór wniosku nr 8</w:t>
      </w:r>
    </w:p>
    <w:p w14:paraId="156DD8C8" w14:textId="2AC4F443" w:rsidR="00415215" w:rsidRPr="00E85697" w:rsidRDefault="00415215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  <w:rPr>
          <w:b/>
        </w:rPr>
      </w:pPr>
      <w:r w:rsidRPr="00415215">
        <w:t xml:space="preserve">Wniosek </w:t>
      </w:r>
      <w:r w:rsidR="00E85697">
        <w:t>Nr ..</w:t>
      </w:r>
      <w:r w:rsidR="0060712F">
        <w:t>/</w:t>
      </w:r>
      <w:r w:rsidR="00E85697">
        <w:t xml:space="preserve">.. rok </w:t>
      </w:r>
      <w:r w:rsidRPr="00415215">
        <w:t>dotyczący zmian w roku budżetowym dla Zadania inwestycyjnego</w:t>
      </w:r>
      <w:r w:rsidR="00B94CF0">
        <w:t xml:space="preserve"> wieloletniego                                                                                               </w:t>
      </w:r>
      <w:r w:rsidR="00E85697">
        <w:t xml:space="preserve">- </w:t>
      </w:r>
      <w:r w:rsidR="00E85697" w:rsidRPr="00E85697">
        <w:rPr>
          <w:b/>
        </w:rPr>
        <w:t>wzór wniosku nr 9</w:t>
      </w:r>
    </w:p>
    <w:p w14:paraId="322228B4" w14:textId="60DB6A22" w:rsidR="00415215" w:rsidRPr="00E85697" w:rsidRDefault="00415215" w:rsidP="00B94CF0">
      <w:pPr>
        <w:pStyle w:val="Podtytu"/>
        <w:numPr>
          <w:ilvl w:val="0"/>
          <w:numId w:val="46"/>
        </w:numPr>
        <w:tabs>
          <w:tab w:val="left" w:pos="9923"/>
        </w:tabs>
        <w:ind w:right="425"/>
        <w:jc w:val="both"/>
        <w:rPr>
          <w:b/>
        </w:rPr>
      </w:pPr>
      <w:r w:rsidRPr="00415215">
        <w:t xml:space="preserve">Wniosek </w:t>
      </w:r>
      <w:r w:rsidR="00E85697">
        <w:t>Nr ..</w:t>
      </w:r>
      <w:r w:rsidR="0060712F">
        <w:t>/.</w:t>
      </w:r>
      <w:r w:rsidR="00E85697">
        <w:t xml:space="preserve">. rok </w:t>
      </w:r>
      <w:r w:rsidRPr="00415215">
        <w:t xml:space="preserve">dotyczący zmian w roku budżetowym z wyłączeniem ogólnych zasad realizacji budżetu dla Zadania inwestycyjnego </w:t>
      </w:r>
      <w:r>
        <w:t>wieloletnie</w:t>
      </w:r>
      <w:r w:rsidRPr="00415215">
        <w:t>go</w:t>
      </w:r>
      <w:r w:rsidR="00B94CF0">
        <w:t xml:space="preserve">                     </w:t>
      </w:r>
      <w:r w:rsidR="00E85697">
        <w:t xml:space="preserve">- </w:t>
      </w:r>
      <w:r w:rsidR="00E85697" w:rsidRPr="00E85697">
        <w:rPr>
          <w:b/>
        </w:rPr>
        <w:t>wzór wniosku nr 10</w:t>
      </w:r>
    </w:p>
    <w:p w14:paraId="63805622" w14:textId="77777777" w:rsidR="00415215" w:rsidRDefault="00415215" w:rsidP="00B94CF0">
      <w:pPr>
        <w:pStyle w:val="Podtytu"/>
        <w:tabs>
          <w:tab w:val="left" w:pos="9923"/>
        </w:tabs>
        <w:ind w:right="425"/>
        <w:jc w:val="both"/>
        <w:rPr>
          <w:b/>
        </w:rPr>
      </w:pPr>
    </w:p>
    <w:sectPr w:rsidR="00415215" w:rsidSect="00725D27">
      <w:footerReference w:type="even" r:id="rId9"/>
      <w:footerReference w:type="default" r:id="rId10"/>
      <w:pgSz w:w="11906" w:h="16838" w:code="9"/>
      <w:pgMar w:top="709" w:right="566" w:bottom="567" w:left="992" w:header="561" w:footer="561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672AA0" w15:done="0"/>
  <w15:commentEx w15:paraId="6DD330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7F1FA" w14:textId="77777777" w:rsidR="00204A4F" w:rsidRDefault="00204A4F">
      <w:r>
        <w:separator/>
      </w:r>
    </w:p>
  </w:endnote>
  <w:endnote w:type="continuationSeparator" w:id="0">
    <w:p w14:paraId="23249782" w14:textId="77777777" w:rsidR="00204A4F" w:rsidRDefault="002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77281" w14:textId="77777777" w:rsidR="00F23BAE" w:rsidRDefault="00F23B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8086F3" w14:textId="77777777" w:rsidR="00F23BAE" w:rsidRDefault="00F23BA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54E1E" w14:textId="77777777" w:rsidR="00F23BAE" w:rsidRDefault="00F23B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71EC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2B2970F" w14:textId="77777777" w:rsidR="00F23BAE" w:rsidRDefault="00F23B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97159" w14:textId="77777777" w:rsidR="00204A4F" w:rsidRDefault="00204A4F">
      <w:r>
        <w:separator/>
      </w:r>
    </w:p>
  </w:footnote>
  <w:footnote w:type="continuationSeparator" w:id="0">
    <w:p w14:paraId="2386112A" w14:textId="77777777" w:rsidR="00204A4F" w:rsidRDefault="00204A4F">
      <w:r>
        <w:continuationSeparator/>
      </w:r>
    </w:p>
  </w:footnote>
  <w:footnote w:id="1">
    <w:p w14:paraId="5032C86D" w14:textId="18AD0B86" w:rsidR="00797D3D" w:rsidRDefault="00797D3D">
      <w:pPr>
        <w:pStyle w:val="Tekstprzypisudolnego"/>
      </w:pPr>
      <w:r>
        <w:rPr>
          <w:rStyle w:val="Odwoanieprzypisudolnego"/>
        </w:rPr>
        <w:footnoteRef/>
      </w:r>
      <w:r>
        <w:t xml:space="preserve"> Przy opracowaniu Harmonogramów w systemie STRADOM należy wybrać odpowiednią kategorię KM (o ile to możliwe) – </w:t>
      </w:r>
      <w:r w:rsidR="0034624F">
        <w:t>szczegółowe</w:t>
      </w:r>
      <w:r>
        <w:t xml:space="preserve"> </w:t>
      </w:r>
      <w:r w:rsidR="0034624F">
        <w:t>wytyczne znajdują się w vadem</w:t>
      </w:r>
      <w:r>
        <w:t xml:space="preserve">ecum </w:t>
      </w:r>
      <w:r w:rsidR="0034624F">
        <w:t>dostępnym</w:t>
      </w:r>
      <w:r>
        <w:t xml:space="preserve"> po zalogowaniu do ww. Systemu.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StarSymbol" w:hAnsi="StarSymbol"/>
      </w:rPr>
    </w:lvl>
  </w:abstractNum>
  <w:abstractNum w:abstractNumId="1">
    <w:nsid w:val="00000003"/>
    <w:multiLevelType w:val="singleLevel"/>
    <w:tmpl w:val="F37091C6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strike w:val="0"/>
        <w:dstrike w:val="0"/>
        <w:color w:val="auto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2"/>
        </w:tabs>
        <w:ind w:left="642" w:hanging="284"/>
      </w:pPr>
      <w:rPr>
        <w:rFonts w:ascii="Symbol" w:hAnsi="Symbol"/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049"/>
        </w:tabs>
        <w:ind w:left="1049" w:hanging="340"/>
      </w:pPr>
      <w:rPr>
        <w:rFonts w:ascii="Wingdings" w:hAnsi="Wingdings"/>
      </w:rPr>
    </w:lvl>
  </w:abstractNum>
  <w:abstractNum w:abstractNumId="4">
    <w:nsid w:val="0000000A"/>
    <w:multiLevelType w:val="singleLevel"/>
    <w:tmpl w:val="448E9270"/>
    <w:name w:val="WW8Num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000000C"/>
    <w:multiLevelType w:val="singleLevel"/>
    <w:tmpl w:val="AE4881FE"/>
    <w:name w:val="WW8Num12"/>
    <w:lvl w:ilvl="0">
      <w:start w:val="2"/>
      <w:numFmt w:val="lowerLetter"/>
      <w:lvlText w:val="%1)"/>
      <w:lvlJc w:val="left"/>
      <w:pPr>
        <w:tabs>
          <w:tab w:val="num" w:pos="732"/>
        </w:tabs>
        <w:ind w:left="732" w:hanging="360"/>
      </w:pPr>
      <w:rPr>
        <w:rFonts w:hint="default"/>
        <w:b w:val="0"/>
        <w:i w:val="0"/>
        <w:color w:val="auto"/>
      </w:rPr>
    </w:lvl>
  </w:abstractNum>
  <w:abstractNum w:abstractNumId="6">
    <w:nsid w:val="0000000D"/>
    <w:multiLevelType w:val="singleLevel"/>
    <w:tmpl w:val="32DC8A74"/>
    <w:name w:val="WW8Num13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1C"/>
    <w:multiLevelType w:val="multilevel"/>
    <w:tmpl w:val="0000001C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"/>
      <w:numFmt w:val="bullet"/>
      <w:lvlText w:val=""/>
      <w:lvlJc w:val="left"/>
      <w:pPr>
        <w:tabs>
          <w:tab w:val="num" w:pos="1001"/>
        </w:tabs>
        <w:ind w:left="1001" w:hanging="281"/>
      </w:pPr>
      <w:rPr>
        <w:rFonts w:ascii="Symbol" w:hAnsi="Symbol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1800"/>
        </w:tabs>
        <w:ind w:left="1800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9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11">
    <w:nsid w:val="00000023"/>
    <w:multiLevelType w:val="singleLevel"/>
    <w:tmpl w:val="00000023"/>
    <w:name w:val="WW8Num35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color w:val="auto"/>
      </w:rPr>
    </w:lvl>
  </w:abstractNum>
  <w:abstractNum w:abstractNumId="12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606"/>
        </w:tabs>
        <w:ind w:left="606" w:hanging="246"/>
      </w:pPr>
    </w:lvl>
  </w:abstractNum>
  <w:abstractNum w:abstractNumId="13">
    <w:nsid w:val="00000027"/>
    <w:multiLevelType w:val="multilevel"/>
    <w:tmpl w:val="80E684FA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00000028"/>
    <w:multiLevelType w:val="singleLevel"/>
    <w:tmpl w:val="00000028"/>
    <w:name w:val="WW8Num40"/>
    <w:lvl w:ilvl="0">
      <w:start w:val="16"/>
      <w:numFmt w:val="bullet"/>
      <w:lvlText w:val=""/>
      <w:lvlJc w:val="left"/>
      <w:pPr>
        <w:tabs>
          <w:tab w:val="num" w:pos="641"/>
        </w:tabs>
        <w:ind w:left="641" w:hanging="281"/>
      </w:pPr>
      <w:rPr>
        <w:rFonts w:ascii="Symbol" w:hAnsi="Symbol"/>
        <w:sz w:val="20"/>
        <w:szCs w:val="20"/>
      </w:rPr>
    </w:lvl>
  </w:abstractNum>
  <w:abstractNum w:abstractNumId="15">
    <w:nsid w:val="0000002B"/>
    <w:multiLevelType w:val="singleLevel"/>
    <w:tmpl w:val="9B2C6696"/>
    <w:name w:val="WW8Num43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</w:abstractNum>
  <w:abstractNum w:abstractNumId="16">
    <w:nsid w:val="0000002E"/>
    <w:multiLevelType w:val="singleLevel"/>
    <w:tmpl w:val="0000002E"/>
    <w:name w:val="WW8Num46"/>
    <w:lvl w:ilvl="0">
      <w:start w:val="1"/>
      <w:numFmt w:val="bullet"/>
      <w:lvlText w:val=""/>
      <w:lvlJc w:val="left"/>
      <w:pPr>
        <w:tabs>
          <w:tab w:val="num" w:pos="1049"/>
        </w:tabs>
        <w:ind w:left="1049" w:hanging="340"/>
      </w:pPr>
      <w:rPr>
        <w:rFonts w:ascii="Wingdings" w:hAnsi="Wingdings" w:cs="Times New Roman"/>
        <w:color w:val="auto"/>
      </w:rPr>
    </w:lvl>
  </w:abstractNum>
  <w:abstractNum w:abstractNumId="17">
    <w:nsid w:val="00000032"/>
    <w:multiLevelType w:val="singleLevel"/>
    <w:tmpl w:val="00000032"/>
    <w:name w:val="WW8Num51"/>
    <w:lvl w:ilvl="0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8">
    <w:nsid w:val="00000033"/>
    <w:multiLevelType w:val="singleLevel"/>
    <w:tmpl w:val="00000033"/>
    <w:name w:val="WW8Num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2744FAF"/>
    <w:multiLevelType w:val="hybridMultilevel"/>
    <w:tmpl w:val="A3743AFE"/>
    <w:lvl w:ilvl="0" w:tplc="A5A2C9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428349B"/>
    <w:multiLevelType w:val="hybridMultilevel"/>
    <w:tmpl w:val="48926DA0"/>
    <w:lvl w:ilvl="0" w:tplc="74EAA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4986765"/>
    <w:multiLevelType w:val="hybridMultilevel"/>
    <w:tmpl w:val="B62AD776"/>
    <w:lvl w:ilvl="0" w:tplc="5E4610C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color w:val="auto"/>
      </w:rPr>
    </w:lvl>
    <w:lvl w:ilvl="1" w:tplc="73F88E00">
      <w:start w:val="1"/>
      <w:numFmt w:val="none"/>
      <w:lvlText w:val="b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78B0DF8"/>
    <w:multiLevelType w:val="hybridMultilevel"/>
    <w:tmpl w:val="2014E190"/>
    <w:lvl w:ilvl="0" w:tplc="BC70938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8584FF1"/>
    <w:multiLevelType w:val="hybridMultilevel"/>
    <w:tmpl w:val="4D7E73A6"/>
    <w:lvl w:ilvl="0" w:tplc="2E48D9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  <w:u w:val="none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0B2C4EEA"/>
    <w:multiLevelType w:val="hybridMultilevel"/>
    <w:tmpl w:val="DA4E605A"/>
    <w:name w:val="WW8Num435"/>
    <w:lvl w:ilvl="0" w:tplc="0AFCE552">
      <w:start w:val="1"/>
      <w:numFmt w:val="none"/>
      <w:lvlText w:val="i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056636B"/>
    <w:multiLevelType w:val="hybridMultilevel"/>
    <w:tmpl w:val="5798FDFA"/>
    <w:lvl w:ilvl="0" w:tplc="9E7CA69C">
      <w:start w:val="9"/>
      <w:numFmt w:val="none"/>
      <w:lvlText w:val="b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1" w:tplc="90AA3434">
      <w:start w:val="9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10FC3B85"/>
    <w:multiLevelType w:val="hybridMultilevel"/>
    <w:tmpl w:val="BCCC54BA"/>
    <w:lvl w:ilvl="0" w:tplc="B9FA4A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4000508"/>
    <w:multiLevelType w:val="hybridMultilevel"/>
    <w:tmpl w:val="A1DE416E"/>
    <w:name w:val="WW8Num132"/>
    <w:lvl w:ilvl="0" w:tplc="814A59A2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5EB1C7A"/>
    <w:multiLevelType w:val="hybridMultilevel"/>
    <w:tmpl w:val="A978EA24"/>
    <w:lvl w:ilvl="0" w:tplc="EC5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61430D"/>
    <w:multiLevelType w:val="hybridMultilevel"/>
    <w:tmpl w:val="99C6A812"/>
    <w:lvl w:ilvl="0" w:tplc="F2F405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273982"/>
    <w:multiLevelType w:val="singleLevel"/>
    <w:tmpl w:val="CEB224E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1884272B"/>
    <w:multiLevelType w:val="hybridMultilevel"/>
    <w:tmpl w:val="260E68DE"/>
    <w:lvl w:ilvl="0" w:tplc="774048C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  <w:color w:val="auto"/>
      </w:rPr>
    </w:lvl>
    <w:lvl w:ilvl="1" w:tplc="B4E2B55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8F17DFF"/>
    <w:multiLevelType w:val="hybridMultilevel"/>
    <w:tmpl w:val="03DA0094"/>
    <w:lvl w:ilvl="0" w:tplc="214E047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3">
    <w:nsid w:val="1A1B3592"/>
    <w:multiLevelType w:val="hybridMultilevel"/>
    <w:tmpl w:val="4D623C10"/>
    <w:lvl w:ilvl="0" w:tplc="B95A5334">
      <w:start w:val="1"/>
      <w:numFmt w:val="decimal"/>
      <w:lvlText w:val="%1."/>
      <w:lvlJc w:val="right"/>
      <w:pPr>
        <w:tabs>
          <w:tab w:val="num" w:pos="964"/>
        </w:tabs>
        <w:ind w:left="964" w:hanging="624"/>
      </w:pPr>
      <w:rPr>
        <w:rFonts w:hint="default"/>
        <w:b w:val="0"/>
        <w:i w:val="0"/>
      </w:rPr>
    </w:lvl>
    <w:lvl w:ilvl="1" w:tplc="4224BD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C5B73B3"/>
    <w:multiLevelType w:val="hybridMultilevel"/>
    <w:tmpl w:val="685CEB34"/>
    <w:lvl w:ilvl="0" w:tplc="C9149A82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1C8B246D"/>
    <w:multiLevelType w:val="multilevel"/>
    <w:tmpl w:val="9950F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strike w:val="0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DF90947"/>
    <w:multiLevelType w:val="hybridMultilevel"/>
    <w:tmpl w:val="3288185C"/>
    <w:lvl w:ilvl="0" w:tplc="34ACFF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0D55398"/>
    <w:multiLevelType w:val="hybridMultilevel"/>
    <w:tmpl w:val="B2A87070"/>
    <w:lvl w:ilvl="0" w:tplc="D5886136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25416D62"/>
    <w:multiLevelType w:val="hybridMultilevel"/>
    <w:tmpl w:val="1920681E"/>
    <w:lvl w:ilvl="0" w:tplc="5EF2BE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1" w:tplc="5E1E02FE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>
    <w:nsid w:val="26583595"/>
    <w:multiLevelType w:val="hybridMultilevel"/>
    <w:tmpl w:val="E5A489FC"/>
    <w:lvl w:ilvl="0" w:tplc="8E4C782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5E4610C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color w:val="auto"/>
      </w:rPr>
    </w:lvl>
    <w:lvl w:ilvl="2" w:tplc="268413A4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6EA0AB6"/>
    <w:multiLevelType w:val="hybridMultilevel"/>
    <w:tmpl w:val="D616AE8C"/>
    <w:name w:val="WW8Num42"/>
    <w:lvl w:ilvl="0" w:tplc="192CF086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41">
    <w:nsid w:val="27DA1042"/>
    <w:multiLevelType w:val="hybridMultilevel"/>
    <w:tmpl w:val="E38AB160"/>
    <w:name w:val="WW8Num423"/>
    <w:lvl w:ilvl="0" w:tplc="06BEF328">
      <w:start w:val="2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9A13CCB"/>
    <w:multiLevelType w:val="hybridMultilevel"/>
    <w:tmpl w:val="AC32695C"/>
    <w:lvl w:ilvl="0" w:tplc="706E98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A3B522F"/>
    <w:multiLevelType w:val="hybridMultilevel"/>
    <w:tmpl w:val="C936AD52"/>
    <w:lvl w:ilvl="0" w:tplc="A0EAA0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777D7"/>
    <w:multiLevelType w:val="hybridMultilevel"/>
    <w:tmpl w:val="7910E52C"/>
    <w:lvl w:ilvl="0" w:tplc="49989B6C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2D474B0F"/>
    <w:multiLevelType w:val="hybridMultilevel"/>
    <w:tmpl w:val="8BBC0ED2"/>
    <w:lvl w:ilvl="0" w:tplc="EA4ADEB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E6F048C"/>
    <w:multiLevelType w:val="hybridMultilevel"/>
    <w:tmpl w:val="7794CA82"/>
    <w:lvl w:ilvl="0" w:tplc="EA9E32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4D0C2E"/>
    <w:multiLevelType w:val="hybridMultilevel"/>
    <w:tmpl w:val="C7CEC772"/>
    <w:name w:val="WW8Num432"/>
    <w:lvl w:ilvl="0" w:tplc="F82EC9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C92D09"/>
    <w:multiLevelType w:val="hybridMultilevel"/>
    <w:tmpl w:val="00CA7DAE"/>
    <w:lvl w:ilvl="0" w:tplc="25F208E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36F21F8C"/>
    <w:multiLevelType w:val="hybridMultilevel"/>
    <w:tmpl w:val="26806926"/>
    <w:name w:val="WW8Num1322"/>
    <w:lvl w:ilvl="0" w:tplc="4094BAF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>
    <w:nsid w:val="37EF0600"/>
    <w:multiLevelType w:val="multilevel"/>
    <w:tmpl w:val="1A9E7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  <w:strike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87239D5"/>
    <w:multiLevelType w:val="hybridMultilevel"/>
    <w:tmpl w:val="E3AA898A"/>
    <w:lvl w:ilvl="0" w:tplc="59DCB042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C9D112F"/>
    <w:multiLevelType w:val="hybridMultilevel"/>
    <w:tmpl w:val="A8FEAD4E"/>
    <w:lvl w:ilvl="0" w:tplc="00C84E7E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i w:val="0"/>
        <w:color w:val="auto"/>
        <w:u w:val="none"/>
      </w:rPr>
    </w:lvl>
    <w:lvl w:ilvl="1" w:tplc="25F208E2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3">
    <w:nsid w:val="3D83145E"/>
    <w:multiLevelType w:val="hybridMultilevel"/>
    <w:tmpl w:val="281AE9E6"/>
    <w:lvl w:ilvl="0" w:tplc="A4BADF3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 w:val="0"/>
        <w:i w:val="0"/>
        <w:strike w:val="0"/>
        <w:color w:val="auto"/>
      </w:rPr>
    </w:lvl>
    <w:lvl w:ilvl="1" w:tplc="25F208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EDF32F7"/>
    <w:multiLevelType w:val="hybridMultilevel"/>
    <w:tmpl w:val="DB669BE2"/>
    <w:lvl w:ilvl="0" w:tplc="B106D2E0">
      <w:start w:val="1"/>
      <w:numFmt w:val="bullet"/>
      <w:lvlText w:val=""/>
      <w:lvlJc w:val="left"/>
      <w:pPr>
        <w:tabs>
          <w:tab w:val="num" w:pos="573"/>
        </w:tabs>
        <w:ind w:left="573" w:hanging="573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55">
    <w:nsid w:val="3EEE038B"/>
    <w:multiLevelType w:val="hybridMultilevel"/>
    <w:tmpl w:val="3E2EB5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0012F2A"/>
    <w:multiLevelType w:val="hybridMultilevel"/>
    <w:tmpl w:val="4FA292C6"/>
    <w:lvl w:ilvl="0" w:tplc="B81C86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232419E"/>
    <w:multiLevelType w:val="hybridMultilevel"/>
    <w:tmpl w:val="54FA5E3E"/>
    <w:lvl w:ilvl="0" w:tplc="DB92002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33F1BC4"/>
    <w:multiLevelType w:val="hybridMultilevel"/>
    <w:tmpl w:val="989E8AB2"/>
    <w:lvl w:ilvl="0" w:tplc="25F208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6207201"/>
    <w:multiLevelType w:val="hybridMultilevel"/>
    <w:tmpl w:val="B66603EA"/>
    <w:lvl w:ilvl="0" w:tplc="25F208E2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0">
    <w:nsid w:val="4D353276"/>
    <w:multiLevelType w:val="hybridMultilevel"/>
    <w:tmpl w:val="34AC30FC"/>
    <w:lvl w:ilvl="0" w:tplc="DF00AA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EF7135E"/>
    <w:multiLevelType w:val="hybridMultilevel"/>
    <w:tmpl w:val="190E858E"/>
    <w:lvl w:ilvl="0" w:tplc="78C46DB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/>
        <w:bCs/>
        <w:i/>
        <w:iCs w:val="0"/>
        <w:strike w:val="0"/>
        <w:color w:val="auto"/>
        <w:sz w:val="24"/>
        <w:szCs w:val="24"/>
      </w:rPr>
    </w:lvl>
    <w:lvl w:ilvl="1" w:tplc="E334EEC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 w:val="0"/>
        <w:strike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F193492"/>
    <w:multiLevelType w:val="hybridMultilevel"/>
    <w:tmpl w:val="E8DE208E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3">
    <w:nsid w:val="4F4252BD"/>
    <w:multiLevelType w:val="singleLevel"/>
    <w:tmpl w:val="DEA04D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</w:abstractNum>
  <w:abstractNum w:abstractNumId="64">
    <w:nsid w:val="520559B2"/>
    <w:multiLevelType w:val="hybridMultilevel"/>
    <w:tmpl w:val="6AB05EDC"/>
    <w:lvl w:ilvl="0" w:tplc="C49624EE">
      <w:start w:val="2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2FE26706">
      <w:start w:val="4"/>
      <w:numFmt w:val="decimal"/>
      <w:lvlText w:val="%2."/>
      <w:lvlJc w:val="left"/>
      <w:pPr>
        <w:tabs>
          <w:tab w:val="num" w:pos="646"/>
        </w:tabs>
        <w:ind w:left="646" w:hanging="360"/>
      </w:pPr>
      <w:rPr>
        <w:rFonts w:hint="default"/>
        <w:b/>
        <w:i w:val="0"/>
        <w:sz w:val="24"/>
        <w:szCs w:val="24"/>
      </w:rPr>
    </w:lvl>
    <w:lvl w:ilvl="2" w:tplc="CFC08B0C" w:tentative="1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</w:lvl>
    <w:lvl w:ilvl="3" w:tplc="DDFE10AE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</w:lvl>
    <w:lvl w:ilvl="4" w:tplc="540A70D6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</w:lvl>
    <w:lvl w:ilvl="5" w:tplc="234EB59C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</w:lvl>
    <w:lvl w:ilvl="6" w:tplc="D30E681C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</w:lvl>
    <w:lvl w:ilvl="7" w:tplc="710441A4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</w:lvl>
    <w:lvl w:ilvl="8" w:tplc="A16AE354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</w:lvl>
  </w:abstractNum>
  <w:abstractNum w:abstractNumId="65">
    <w:nsid w:val="57FF121E"/>
    <w:multiLevelType w:val="hybridMultilevel"/>
    <w:tmpl w:val="0B7AB4B6"/>
    <w:lvl w:ilvl="0" w:tplc="445E5F7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6">
    <w:nsid w:val="5984791D"/>
    <w:multiLevelType w:val="hybridMultilevel"/>
    <w:tmpl w:val="1BC6C7A2"/>
    <w:lvl w:ilvl="0" w:tplc="848462D4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9EE5BCA"/>
    <w:multiLevelType w:val="hybridMultilevel"/>
    <w:tmpl w:val="33103506"/>
    <w:lvl w:ilvl="0" w:tplc="9EB4D8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5B2574B2"/>
    <w:multiLevelType w:val="hybridMultilevel"/>
    <w:tmpl w:val="645EC3C6"/>
    <w:lvl w:ilvl="0" w:tplc="613A546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C1A0AC3"/>
    <w:multiLevelType w:val="hybridMultilevel"/>
    <w:tmpl w:val="1BCCA268"/>
    <w:name w:val="WW8Num422"/>
    <w:lvl w:ilvl="0" w:tplc="192CF086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180292C"/>
    <w:multiLevelType w:val="hybridMultilevel"/>
    <w:tmpl w:val="77A2F370"/>
    <w:lvl w:ilvl="0" w:tplc="A90E02EE">
      <w:start w:val="1"/>
      <w:numFmt w:val="bullet"/>
      <w:lvlText w:val=""/>
      <w:lvlJc w:val="left"/>
      <w:pPr>
        <w:tabs>
          <w:tab w:val="num" w:pos="573"/>
        </w:tabs>
        <w:ind w:left="573" w:hanging="573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71">
    <w:nsid w:val="68C104B9"/>
    <w:multiLevelType w:val="hybridMultilevel"/>
    <w:tmpl w:val="9E48ADB4"/>
    <w:name w:val="WW8Num4352"/>
    <w:lvl w:ilvl="0" w:tplc="0B308A68">
      <w:start w:val="1"/>
      <w:numFmt w:val="none"/>
      <w:lvlText w:val="j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BA31E29"/>
    <w:multiLevelType w:val="multilevel"/>
    <w:tmpl w:val="DE0CED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>
    <w:nsid w:val="6BC66147"/>
    <w:multiLevelType w:val="hybridMultilevel"/>
    <w:tmpl w:val="3236C938"/>
    <w:name w:val="WW8Num352"/>
    <w:lvl w:ilvl="0" w:tplc="00000023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BDD5DD8"/>
    <w:multiLevelType w:val="hybridMultilevel"/>
    <w:tmpl w:val="428074F0"/>
    <w:lvl w:ilvl="0" w:tplc="0A32955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5">
    <w:nsid w:val="6D437A4F"/>
    <w:multiLevelType w:val="hybridMultilevel"/>
    <w:tmpl w:val="0BCA9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E2E2B61"/>
    <w:multiLevelType w:val="hybridMultilevel"/>
    <w:tmpl w:val="6BD66AFC"/>
    <w:lvl w:ilvl="0" w:tplc="AD481B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EA57233"/>
    <w:multiLevelType w:val="hybridMultilevel"/>
    <w:tmpl w:val="9B7C4E44"/>
    <w:lvl w:ilvl="0" w:tplc="2F0E9244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(Użyj czcionki tekstu azjatycki" w:hAnsi="(Użyj czcionki tekstu azjatycki" w:hint="default"/>
        <w:b w:val="0"/>
        <w:i w:val="0"/>
        <w:color w:val="auto"/>
      </w:rPr>
    </w:lvl>
    <w:lvl w:ilvl="1" w:tplc="0B96D91C">
      <w:start w:val="4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EC25106"/>
    <w:multiLevelType w:val="hybridMultilevel"/>
    <w:tmpl w:val="FE7A54FE"/>
    <w:lvl w:ilvl="0" w:tplc="C47448D4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70443C99"/>
    <w:multiLevelType w:val="hybridMultilevel"/>
    <w:tmpl w:val="DD4EB920"/>
    <w:name w:val="WW8Num353"/>
    <w:lvl w:ilvl="0" w:tplc="00000023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0">
    <w:nsid w:val="73EA18E1"/>
    <w:multiLevelType w:val="hybridMultilevel"/>
    <w:tmpl w:val="DD489538"/>
    <w:lvl w:ilvl="0" w:tplc="2C46F090">
      <w:start w:val="1"/>
      <w:numFmt w:val="lowerLetter"/>
      <w:lvlText w:val="%1)"/>
      <w:lvlJc w:val="left"/>
      <w:pPr>
        <w:tabs>
          <w:tab w:val="num" w:pos="4046"/>
        </w:tabs>
        <w:ind w:left="4046" w:hanging="360"/>
      </w:pPr>
      <w:rPr>
        <w:rFonts w:ascii="(Użyj czcionki tekstu azjatycki" w:hAnsi="(Użyj czcionki tekstu azjatycki" w:hint="default"/>
        <w:b w:val="0"/>
        <w:i w:val="0"/>
        <w:strike w:val="0"/>
        <w:color w:val="auto"/>
      </w:rPr>
    </w:lvl>
    <w:lvl w:ilvl="1" w:tplc="25F208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5371793"/>
    <w:multiLevelType w:val="hybridMultilevel"/>
    <w:tmpl w:val="444EF64A"/>
    <w:name w:val="WW8Num402"/>
    <w:lvl w:ilvl="0" w:tplc="C0E80464">
      <w:start w:val="2"/>
      <w:numFmt w:val="lowerLetter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color w:val="auto"/>
      </w:rPr>
    </w:lvl>
    <w:lvl w:ilvl="1" w:tplc="EAEE56E6">
      <w:start w:val="3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2">
    <w:nsid w:val="77315DEA"/>
    <w:multiLevelType w:val="hybridMultilevel"/>
    <w:tmpl w:val="4AEA46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8DF5396"/>
    <w:multiLevelType w:val="hybridMultilevel"/>
    <w:tmpl w:val="9CD40A64"/>
    <w:lvl w:ilvl="0" w:tplc="68ECB3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1F9865B8">
      <w:start w:val="3"/>
      <w:numFmt w:val="bullet"/>
      <w:lvlText w:val="-"/>
      <w:lvlJc w:val="left"/>
      <w:pPr>
        <w:tabs>
          <w:tab w:val="num" w:pos="1083"/>
        </w:tabs>
        <w:ind w:left="1083" w:hanging="363"/>
      </w:pPr>
      <w:rPr>
        <w:rFonts w:ascii="Times New Roman" w:hAnsi="Times New Roman" w:cs="Times New Roman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>
    <w:nsid w:val="7C8C4B9B"/>
    <w:multiLevelType w:val="hybridMultilevel"/>
    <w:tmpl w:val="A20875AA"/>
    <w:lvl w:ilvl="0" w:tplc="0308A714">
      <w:start w:val="4"/>
      <w:numFmt w:val="lowerLetter"/>
      <w:lvlText w:val="%1)"/>
      <w:lvlJc w:val="left"/>
      <w:pPr>
        <w:ind w:left="502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15505A"/>
    <w:multiLevelType w:val="hybridMultilevel"/>
    <w:tmpl w:val="FCD41094"/>
    <w:lvl w:ilvl="0" w:tplc="71B83B08">
      <w:start w:val="1"/>
      <w:numFmt w:val="bullet"/>
      <w:lvlText w:val=""/>
      <w:lvlJc w:val="left"/>
      <w:pPr>
        <w:tabs>
          <w:tab w:val="num" w:pos="516"/>
        </w:tabs>
        <w:ind w:left="516" w:hanging="516"/>
      </w:pPr>
      <w:rPr>
        <w:rFonts w:ascii="Symbol" w:hAnsi="Symbol" w:hint="default"/>
        <w:b/>
        <w:i w:val="0"/>
        <w:color w:val="auto"/>
        <w:sz w:val="20"/>
        <w:szCs w:val="1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0"/>
  </w:num>
  <w:num w:numId="3">
    <w:abstractNumId w:val="63"/>
  </w:num>
  <w:num w:numId="4">
    <w:abstractNumId w:val="64"/>
  </w:num>
  <w:num w:numId="5">
    <w:abstractNumId w:val="52"/>
  </w:num>
  <w:num w:numId="6">
    <w:abstractNumId w:val="33"/>
  </w:num>
  <w:num w:numId="7">
    <w:abstractNumId w:val="80"/>
  </w:num>
  <w:num w:numId="8">
    <w:abstractNumId w:val="45"/>
  </w:num>
  <w:num w:numId="9">
    <w:abstractNumId w:val="46"/>
  </w:num>
  <w:num w:numId="10">
    <w:abstractNumId w:val="53"/>
  </w:num>
  <w:num w:numId="11">
    <w:abstractNumId w:val="74"/>
  </w:num>
  <w:num w:numId="12">
    <w:abstractNumId w:val="83"/>
  </w:num>
  <w:num w:numId="13">
    <w:abstractNumId w:val="42"/>
  </w:num>
  <w:num w:numId="14">
    <w:abstractNumId w:val="36"/>
  </w:num>
  <w:num w:numId="15">
    <w:abstractNumId w:val="70"/>
  </w:num>
  <w:num w:numId="16">
    <w:abstractNumId w:val="54"/>
  </w:num>
  <w:num w:numId="17">
    <w:abstractNumId w:val="39"/>
  </w:num>
  <w:num w:numId="18">
    <w:abstractNumId w:val="67"/>
  </w:num>
  <w:num w:numId="19">
    <w:abstractNumId w:val="21"/>
  </w:num>
  <w:num w:numId="20">
    <w:abstractNumId w:val="25"/>
  </w:num>
  <w:num w:numId="21">
    <w:abstractNumId w:val="61"/>
  </w:num>
  <w:num w:numId="22">
    <w:abstractNumId w:val="85"/>
  </w:num>
  <w:num w:numId="23">
    <w:abstractNumId w:val="65"/>
  </w:num>
  <w:num w:numId="24">
    <w:abstractNumId w:val="31"/>
  </w:num>
  <w:num w:numId="25">
    <w:abstractNumId w:val="60"/>
  </w:num>
  <w:num w:numId="26">
    <w:abstractNumId w:val="19"/>
  </w:num>
  <w:num w:numId="27">
    <w:abstractNumId w:val="57"/>
  </w:num>
  <w:num w:numId="28">
    <w:abstractNumId w:val="26"/>
  </w:num>
  <w:num w:numId="29">
    <w:abstractNumId w:val="38"/>
  </w:num>
  <w:num w:numId="30">
    <w:abstractNumId w:val="20"/>
  </w:num>
  <w:num w:numId="31">
    <w:abstractNumId w:val="56"/>
  </w:num>
  <w:num w:numId="32">
    <w:abstractNumId w:val="77"/>
  </w:num>
  <w:num w:numId="33">
    <w:abstractNumId w:val="62"/>
  </w:num>
  <w:num w:numId="34">
    <w:abstractNumId w:val="34"/>
  </w:num>
  <w:num w:numId="35">
    <w:abstractNumId w:val="76"/>
  </w:num>
  <w:num w:numId="36">
    <w:abstractNumId w:val="55"/>
  </w:num>
  <w:num w:numId="37">
    <w:abstractNumId w:val="66"/>
  </w:num>
  <w:num w:numId="38">
    <w:abstractNumId w:val="44"/>
  </w:num>
  <w:num w:numId="39">
    <w:abstractNumId w:val="32"/>
  </w:num>
  <w:num w:numId="40">
    <w:abstractNumId w:val="37"/>
  </w:num>
  <w:num w:numId="41">
    <w:abstractNumId w:val="48"/>
  </w:num>
  <w:num w:numId="42">
    <w:abstractNumId w:val="58"/>
  </w:num>
  <w:num w:numId="43">
    <w:abstractNumId w:val="59"/>
  </w:num>
  <w:num w:numId="44">
    <w:abstractNumId w:val="84"/>
  </w:num>
  <w:num w:numId="45">
    <w:abstractNumId w:val="29"/>
  </w:num>
  <w:num w:numId="46">
    <w:abstractNumId w:val="82"/>
  </w:num>
  <w:num w:numId="47">
    <w:abstractNumId w:val="28"/>
  </w:num>
  <w:num w:numId="48">
    <w:abstractNumId w:val="23"/>
  </w:num>
  <w:num w:numId="49">
    <w:abstractNumId w:val="43"/>
  </w:num>
  <w:num w:numId="50">
    <w:abstractNumId w:val="78"/>
  </w:num>
  <w:num w:numId="51">
    <w:abstractNumId w:val="35"/>
  </w:num>
  <w:num w:numId="52">
    <w:abstractNumId w:val="22"/>
  </w:num>
  <w:num w:numId="53">
    <w:abstractNumId w:val="75"/>
  </w:num>
  <w:num w:numId="54">
    <w:abstractNumId w:val="51"/>
  </w:num>
  <w:num w:numId="55">
    <w:abstractNumId w:val="68"/>
  </w:num>
  <w:num w:numId="56">
    <w:abstractNumId w:val="72"/>
  </w:num>
  <w:numIdMacAtCleanup w:val="5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Janik">
    <w15:presenceInfo w15:providerId="Windows Live" w15:userId="697e0be578301e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968"/>
    <w:rsid w:val="00001B36"/>
    <w:rsid w:val="000022B5"/>
    <w:rsid w:val="000024D3"/>
    <w:rsid w:val="00002DEC"/>
    <w:rsid w:val="000032F2"/>
    <w:rsid w:val="00003737"/>
    <w:rsid w:val="00004203"/>
    <w:rsid w:val="00004A7E"/>
    <w:rsid w:val="000060A8"/>
    <w:rsid w:val="00007BBE"/>
    <w:rsid w:val="00007EB8"/>
    <w:rsid w:val="0001010A"/>
    <w:rsid w:val="000112AF"/>
    <w:rsid w:val="000112EF"/>
    <w:rsid w:val="000119EA"/>
    <w:rsid w:val="0001345C"/>
    <w:rsid w:val="000139AC"/>
    <w:rsid w:val="00014429"/>
    <w:rsid w:val="00016CF5"/>
    <w:rsid w:val="0001725A"/>
    <w:rsid w:val="000201FF"/>
    <w:rsid w:val="000203B2"/>
    <w:rsid w:val="0002377D"/>
    <w:rsid w:val="00023F06"/>
    <w:rsid w:val="00024C9E"/>
    <w:rsid w:val="00025EF3"/>
    <w:rsid w:val="0002648A"/>
    <w:rsid w:val="0003076E"/>
    <w:rsid w:val="00030C23"/>
    <w:rsid w:val="00031439"/>
    <w:rsid w:val="00031612"/>
    <w:rsid w:val="00031714"/>
    <w:rsid w:val="00031C06"/>
    <w:rsid w:val="00032C48"/>
    <w:rsid w:val="00032FC1"/>
    <w:rsid w:val="00033BAC"/>
    <w:rsid w:val="00034293"/>
    <w:rsid w:val="000350A7"/>
    <w:rsid w:val="00035B79"/>
    <w:rsid w:val="00036CED"/>
    <w:rsid w:val="00036D5E"/>
    <w:rsid w:val="00037230"/>
    <w:rsid w:val="000418A5"/>
    <w:rsid w:val="00042147"/>
    <w:rsid w:val="00042AE2"/>
    <w:rsid w:val="00042E0A"/>
    <w:rsid w:val="00042F99"/>
    <w:rsid w:val="000436BC"/>
    <w:rsid w:val="000439DE"/>
    <w:rsid w:val="000442F6"/>
    <w:rsid w:val="00044801"/>
    <w:rsid w:val="00045457"/>
    <w:rsid w:val="000458AF"/>
    <w:rsid w:val="00045ACA"/>
    <w:rsid w:val="00045BE7"/>
    <w:rsid w:val="00046B86"/>
    <w:rsid w:val="000474EA"/>
    <w:rsid w:val="000476F7"/>
    <w:rsid w:val="000507A2"/>
    <w:rsid w:val="00051219"/>
    <w:rsid w:val="0005225B"/>
    <w:rsid w:val="00054230"/>
    <w:rsid w:val="00054DBD"/>
    <w:rsid w:val="000559E4"/>
    <w:rsid w:val="00056424"/>
    <w:rsid w:val="00056635"/>
    <w:rsid w:val="00056663"/>
    <w:rsid w:val="00056DB7"/>
    <w:rsid w:val="0005713E"/>
    <w:rsid w:val="00060874"/>
    <w:rsid w:val="000616A4"/>
    <w:rsid w:val="00061B1E"/>
    <w:rsid w:val="0006293E"/>
    <w:rsid w:val="000636EB"/>
    <w:rsid w:val="0006635E"/>
    <w:rsid w:val="000667F1"/>
    <w:rsid w:val="000669D5"/>
    <w:rsid w:val="00067013"/>
    <w:rsid w:val="000672BE"/>
    <w:rsid w:val="0006760B"/>
    <w:rsid w:val="000677B3"/>
    <w:rsid w:val="000711F7"/>
    <w:rsid w:val="00071329"/>
    <w:rsid w:val="000717C4"/>
    <w:rsid w:val="00072193"/>
    <w:rsid w:val="000729E1"/>
    <w:rsid w:val="00073BDB"/>
    <w:rsid w:val="00073EAC"/>
    <w:rsid w:val="000748C9"/>
    <w:rsid w:val="00074B3F"/>
    <w:rsid w:val="00074D52"/>
    <w:rsid w:val="00074EF5"/>
    <w:rsid w:val="0007529F"/>
    <w:rsid w:val="00075E9C"/>
    <w:rsid w:val="00076D6C"/>
    <w:rsid w:val="000775AF"/>
    <w:rsid w:val="0008150C"/>
    <w:rsid w:val="0008159C"/>
    <w:rsid w:val="00081A1E"/>
    <w:rsid w:val="00081F94"/>
    <w:rsid w:val="00082837"/>
    <w:rsid w:val="00082AB6"/>
    <w:rsid w:val="00083A6D"/>
    <w:rsid w:val="000842D5"/>
    <w:rsid w:val="000849AF"/>
    <w:rsid w:val="00084F71"/>
    <w:rsid w:val="00086A6B"/>
    <w:rsid w:val="00086BFA"/>
    <w:rsid w:val="00090EF5"/>
    <w:rsid w:val="00092F7A"/>
    <w:rsid w:val="00093386"/>
    <w:rsid w:val="00094718"/>
    <w:rsid w:val="00095ACE"/>
    <w:rsid w:val="00096905"/>
    <w:rsid w:val="000979A0"/>
    <w:rsid w:val="000A0695"/>
    <w:rsid w:val="000A0818"/>
    <w:rsid w:val="000A1705"/>
    <w:rsid w:val="000A17D4"/>
    <w:rsid w:val="000A4960"/>
    <w:rsid w:val="000A4A49"/>
    <w:rsid w:val="000A593C"/>
    <w:rsid w:val="000A6D8E"/>
    <w:rsid w:val="000A7053"/>
    <w:rsid w:val="000A74EB"/>
    <w:rsid w:val="000B0143"/>
    <w:rsid w:val="000B02A4"/>
    <w:rsid w:val="000B420C"/>
    <w:rsid w:val="000B4AA6"/>
    <w:rsid w:val="000B717D"/>
    <w:rsid w:val="000B7B41"/>
    <w:rsid w:val="000B7C56"/>
    <w:rsid w:val="000C27F7"/>
    <w:rsid w:val="000C41B6"/>
    <w:rsid w:val="000C45F2"/>
    <w:rsid w:val="000C4C47"/>
    <w:rsid w:val="000C50C1"/>
    <w:rsid w:val="000C5E5B"/>
    <w:rsid w:val="000C794A"/>
    <w:rsid w:val="000D00EB"/>
    <w:rsid w:val="000D02BF"/>
    <w:rsid w:val="000D37A8"/>
    <w:rsid w:val="000D4657"/>
    <w:rsid w:val="000D4919"/>
    <w:rsid w:val="000D4C3D"/>
    <w:rsid w:val="000D5A5D"/>
    <w:rsid w:val="000D5E66"/>
    <w:rsid w:val="000D606B"/>
    <w:rsid w:val="000D664F"/>
    <w:rsid w:val="000D753E"/>
    <w:rsid w:val="000D7698"/>
    <w:rsid w:val="000D7813"/>
    <w:rsid w:val="000E0110"/>
    <w:rsid w:val="000E0170"/>
    <w:rsid w:val="000E073A"/>
    <w:rsid w:val="000E3C85"/>
    <w:rsid w:val="000E6D51"/>
    <w:rsid w:val="000F0EF6"/>
    <w:rsid w:val="000F21E5"/>
    <w:rsid w:val="000F2CDF"/>
    <w:rsid w:val="000F3D1D"/>
    <w:rsid w:val="000F51AA"/>
    <w:rsid w:val="000F580B"/>
    <w:rsid w:val="000F73E5"/>
    <w:rsid w:val="000F7E75"/>
    <w:rsid w:val="000F7F19"/>
    <w:rsid w:val="001006F1"/>
    <w:rsid w:val="001010E6"/>
    <w:rsid w:val="0010111C"/>
    <w:rsid w:val="001012E7"/>
    <w:rsid w:val="00101917"/>
    <w:rsid w:val="001025E1"/>
    <w:rsid w:val="00105A9C"/>
    <w:rsid w:val="00106266"/>
    <w:rsid w:val="001062ED"/>
    <w:rsid w:val="001066B7"/>
    <w:rsid w:val="00106DAF"/>
    <w:rsid w:val="00107233"/>
    <w:rsid w:val="001102CD"/>
    <w:rsid w:val="00111471"/>
    <w:rsid w:val="00111569"/>
    <w:rsid w:val="00111C4E"/>
    <w:rsid w:val="00112315"/>
    <w:rsid w:val="00113FEF"/>
    <w:rsid w:val="0011469B"/>
    <w:rsid w:val="0011653F"/>
    <w:rsid w:val="00116F24"/>
    <w:rsid w:val="0011769B"/>
    <w:rsid w:val="0012062E"/>
    <w:rsid w:val="00120861"/>
    <w:rsid w:val="0012108C"/>
    <w:rsid w:val="001217CF"/>
    <w:rsid w:val="00121BDD"/>
    <w:rsid w:val="00123087"/>
    <w:rsid w:val="00123797"/>
    <w:rsid w:val="00124BAC"/>
    <w:rsid w:val="001262DB"/>
    <w:rsid w:val="00126720"/>
    <w:rsid w:val="00130004"/>
    <w:rsid w:val="00130ECB"/>
    <w:rsid w:val="0013136F"/>
    <w:rsid w:val="00131484"/>
    <w:rsid w:val="00132F41"/>
    <w:rsid w:val="00135448"/>
    <w:rsid w:val="00136350"/>
    <w:rsid w:val="00136A12"/>
    <w:rsid w:val="0014077E"/>
    <w:rsid w:val="00142026"/>
    <w:rsid w:val="001426F2"/>
    <w:rsid w:val="001441C4"/>
    <w:rsid w:val="00144770"/>
    <w:rsid w:val="001452E2"/>
    <w:rsid w:val="0014643B"/>
    <w:rsid w:val="0014699A"/>
    <w:rsid w:val="00147370"/>
    <w:rsid w:val="00147737"/>
    <w:rsid w:val="00147A87"/>
    <w:rsid w:val="00150583"/>
    <w:rsid w:val="00151F17"/>
    <w:rsid w:val="00152375"/>
    <w:rsid w:val="0015250F"/>
    <w:rsid w:val="001530A7"/>
    <w:rsid w:val="00153E08"/>
    <w:rsid w:val="00153F11"/>
    <w:rsid w:val="00154366"/>
    <w:rsid w:val="0015546D"/>
    <w:rsid w:val="00156CA5"/>
    <w:rsid w:val="001572BD"/>
    <w:rsid w:val="00160D5C"/>
    <w:rsid w:val="00163CE1"/>
    <w:rsid w:val="00165A96"/>
    <w:rsid w:val="00166883"/>
    <w:rsid w:val="00166F6C"/>
    <w:rsid w:val="001715DF"/>
    <w:rsid w:val="001748D0"/>
    <w:rsid w:val="0017548F"/>
    <w:rsid w:val="00180CE7"/>
    <w:rsid w:val="00181FF3"/>
    <w:rsid w:val="0018348D"/>
    <w:rsid w:val="00183758"/>
    <w:rsid w:val="00186A4B"/>
    <w:rsid w:val="0018790C"/>
    <w:rsid w:val="00190E1A"/>
    <w:rsid w:val="00190F35"/>
    <w:rsid w:val="00193510"/>
    <w:rsid w:val="00193E19"/>
    <w:rsid w:val="001955DE"/>
    <w:rsid w:val="00196201"/>
    <w:rsid w:val="00196415"/>
    <w:rsid w:val="00196982"/>
    <w:rsid w:val="00196C4C"/>
    <w:rsid w:val="00197BC9"/>
    <w:rsid w:val="001A0805"/>
    <w:rsid w:val="001A2050"/>
    <w:rsid w:val="001A2B0D"/>
    <w:rsid w:val="001A341C"/>
    <w:rsid w:val="001A425C"/>
    <w:rsid w:val="001A5A74"/>
    <w:rsid w:val="001A6081"/>
    <w:rsid w:val="001B0325"/>
    <w:rsid w:val="001B239A"/>
    <w:rsid w:val="001B2720"/>
    <w:rsid w:val="001B2759"/>
    <w:rsid w:val="001B28F4"/>
    <w:rsid w:val="001B33A2"/>
    <w:rsid w:val="001B3458"/>
    <w:rsid w:val="001B353D"/>
    <w:rsid w:val="001B3AAA"/>
    <w:rsid w:val="001B4466"/>
    <w:rsid w:val="001B5F16"/>
    <w:rsid w:val="001B6FD5"/>
    <w:rsid w:val="001B78A0"/>
    <w:rsid w:val="001C005B"/>
    <w:rsid w:val="001C05B8"/>
    <w:rsid w:val="001C0B5D"/>
    <w:rsid w:val="001C12E8"/>
    <w:rsid w:val="001C150A"/>
    <w:rsid w:val="001C2968"/>
    <w:rsid w:val="001C3E3E"/>
    <w:rsid w:val="001C4D3D"/>
    <w:rsid w:val="001C5484"/>
    <w:rsid w:val="001C5EF6"/>
    <w:rsid w:val="001C6C8E"/>
    <w:rsid w:val="001C78DC"/>
    <w:rsid w:val="001D018E"/>
    <w:rsid w:val="001D0303"/>
    <w:rsid w:val="001D0D86"/>
    <w:rsid w:val="001D0EDB"/>
    <w:rsid w:val="001D1288"/>
    <w:rsid w:val="001D1ACB"/>
    <w:rsid w:val="001D2613"/>
    <w:rsid w:val="001D3854"/>
    <w:rsid w:val="001D3C19"/>
    <w:rsid w:val="001D4680"/>
    <w:rsid w:val="001D5306"/>
    <w:rsid w:val="001D5956"/>
    <w:rsid w:val="001D64E2"/>
    <w:rsid w:val="001D712B"/>
    <w:rsid w:val="001D7646"/>
    <w:rsid w:val="001D7DF1"/>
    <w:rsid w:val="001E21FC"/>
    <w:rsid w:val="001E2773"/>
    <w:rsid w:val="001E33F6"/>
    <w:rsid w:val="001E3A31"/>
    <w:rsid w:val="001E3A37"/>
    <w:rsid w:val="001E4753"/>
    <w:rsid w:val="001E49A5"/>
    <w:rsid w:val="001E4D70"/>
    <w:rsid w:val="001E7F0F"/>
    <w:rsid w:val="001F13FB"/>
    <w:rsid w:val="001F22BA"/>
    <w:rsid w:val="001F3304"/>
    <w:rsid w:val="001F349D"/>
    <w:rsid w:val="001F3851"/>
    <w:rsid w:val="001F3C9D"/>
    <w:rsid w:val="001F621D"/>
    <w:rsid w:val="001F6932"/>
    <w:rsid w:val="001F7526"/>
    <w:rsid w:val="001F7C8F"/>
    <w:rsid w:val="00200683"/>
    <w:rsid w:val="002013BD"/>
    <w:rsid w:val="002023A3"/>
    <w:rsid w:val="00204A4F"/>
    <w:rsid w:val="00205471"/>
    <w:rsid w:val="002059B3"/>
    <w:rsid w:val="00206238"/>
    <w:rsid w:val="002121ED"/>
    <w:rsid w:val="002125E9"/>
    <w:rsid w:val="00213034"/>
    <w:rsid w:val="0021369A"/>
    <w:rsid w:val="00213B49"/>
    <w:rsid w:val="00214E72"/>
    <w:rsid w:val="00215573"/>
    <w:rsid w:val="00221CFB"/>
    <w:rsid w:val="00222223"/>
    <w:rsid w:val="00223428"/>
    <w:rsid w:val="00224B32"/>
    <w:rsid w:val="00224FC3"/>
    <w:rsid w:val="00225374"/>
    <w:rsid w:val="002254D9"/>
    <w:rsid w:val="002269D7"/>
    <w:rsid w:val="00227377"/>
    <w:rsid w:val="00230B09"/>
    <w:rsid w:val="002315B6"/>
    <w:rsid w:val="002319BD"/>
    <w:rsid w:val="0023214D"/>
    <w:rsid w:val="002328E0"/>
    <w:rsid w:val="00232F9B"/>
    <w:rsid w:val="00233AEB"/>
    <w:rsid w:val="0023510C"/>
    <w:rsid w:val="0024130D"/>
    <w:rsid w:val="002439B7"/>
    <w:rsid w:val="00243D1D"/>
    <w:rsid w:val="00244D3D"/>
    <w:rsid w:val="00246184"/>
    <w:rsid w:val="002463CC"/>
    <w:rsid w:val="0025022B"/>
    <w:rsid w:val="00250767"/>
    <w:rsid w:val="00250852"/>
    <w:rsid w:val="002516A2"/>
    <w:rsid w:val="00252092"/>
    <w:rsid w:val="00252EC9"/>
    <w:rsid w:val="0025621B"/>
    <w:rsid w:val="00256B8E"/>
    <w:rsid w:val="002604CB"/>
    <w:rsid w:val="00260E37"/>
    <w:rsid w:val="00261679"/>
    <w:rsid w:val="002621AF"/>
    <w:rsid w:val="0026240D"/>
    <w:rsid w:val="00263515"/>
    <w:rsid w:val="002648B4"/>
    <w:rsid w:val="0026614C"/>
    <w:rsid w:val="0026633D"/>
    <w:rsid w:val="00266588"/>
    <w:rsid w:val="002666A6"/>
    <w:rsid w:val="0026704C"/>
    <w:rsid w:val="00272279"/>
    <w:rsid w:val="00272485"/>
    <w:rsid w:val="00272B57"/>
    <w:rsid w:val="00272F09"/>
    <w:rsid w:val="00273FB2"/>
    <w:rsid w:val="00274185"/>
    <w:rsid w:val="00274543"/>
    <w:rsid w:val="002745CE"/>
    <w:rsid w:val="002745DF"/>
    <w:rsid w:val="00275127"/>
    <w:rsid w:val="00275811"/>
    <w:rsid w:val="002763BA"/>
    <w:rsid w:val="00276F92"/>
    <w:rsid w:val="00280DA3"/>
    <w:rsid w:val="0028272B"/>
    <w:rsid w:val="0028277E"/>
    <w:rsid w:val="00283658"/>
    <w:rsid w:val="0028462A"/>
    <w:rsid w:val="0028550B"/>
    <w:rsid w:val="002865DF"/>
    <w:rsid w:val="00286DA7"/>
    <w:rsid w:val="00286EFD"/>
    <w:rsid w:val="00287287"/>
    <w:rsid w:val="00287CA9"/>
    <w:rsid w:val="00287FD8"/>
    <w:rsid w:val="00290A1F"/>
    <w:rsid w:val="002918E3"/>
    <w:rsid w:val="00292110"/>
    <w:rsid w:val="00294854"/>
    <w:rsid w:val="0029541D"/>
    <w:rsid w:val="00296718"/>
    <w:rsid w:val="00297795"/>
    <w:rsid w:val="002A1005"/>
    <w:rsid w:val="002A147C"/>
    <w:rsid w:val="002A16B4"/>
    <w:rsid w:val="002A2E75"/>
    <w:rsid w:val="002A3AD2"/>
    <w:rsid w:val="002A50C7"/>
    <w:rsid w:val="002A523C"/>
    <w:rsid w:val="002A6B76"/>
    <w:rsid w:val="002A7417"/>
    <w:rsid w:val="002A7A0F"/>
    <w:rsid w:val="002B2713"/>
    <w:rsid w:val="002B29C6"/>
    <w:rsid w:val="002B3CD1"/>
    <w:rsid w:val="002B408D"/>
    <w:rsid w:val="002B42A3"/>
    <w:rsid w:val="002B4C30"/>
    <w:rsid w:val="002B5A69"/>
    <w:rsid w:val="002B6037"/>
    <w:rsid w:val="002B78A7"/>
    <w:rsid w:val="002C18E9"/>
    <w:rsid w:val="002C190D"/>
    <w:rsid w:val="002C1F3A"/>
    <w:rsid w:val="002C26A4"/>
    <w:rsid w:val="002C351A"/>
    <w:rsid w:val="002C3D20"/>
    <w:rsid w:val="002C3E5D"/>
    <w:rsid w:val="002C3E71"/>
    <w:rsid w:val="002C67AD"/>
    <w:rsid w:val="002C7ADE"/>
    <w:rsid w:val="002D0014"/>
    <w:rsid w:val="002D1DD6"/>
    <w:rsid w:val="002D29D6"/>
    <w:rsid w:val="002D48A0"/>
    <w:rsid w:val="002D5508"/>
    <w:rsid w:val="002D68B3"/>
    <w:rsid w:val="002D6D6D"/>
    <w:rsid w:val="002D7A29"/>
    <w:rsid w:val="002D7E6D"/>
    <w:rsid w:val="002D7FBC"/>
    <w:rsid w:val="002E11EA"/>
    <w:rsid w:val="002E2696"/>
    <w:rsid w:val="002E3E08"/>
    <w:rsid w:val="002E4DB6"/>
    <w:rsid w:val="002E56BC"/>
    <w:rsid w:val="002E5F66"/>
    <w:rsid w:val="002E682B"/>
    <w:rsid w:val="002E6D8F"/>
    <w:rsid w:val="002E6D9E"/>
    <w:rsid w:val="002E6F55"/>
    <w:rsid w:val="002E755D"/>
    <w:rsid w:val="002E7849"/>
    <w:rsid w:val="002F0B3D"/>
    <w:rsid w:val="002F1E05"/>
    <w:rsid w:val="002F1F92"/>
    <w:rsid w:val="002F37EC"/>
    <w:rsid w:val="002F513E"/>
    <w:rsid w:val="002F527F"/>
    <w:rsid w:val="002F6089"/>
    <w:rsid w:val="002F638F"/>
    <w:rsid w:val="002F77F1"/>
    <w:rsid w:val="002F7FAE"/>
    <w:rsid w:val="003001D8"/>
    <w:rsid w:val="00302058"/>
    <w:rsid w:val="00303E41"/>
    <w:rsid w:val="00305ACC"/>
    <w:rsid w:val="00306DD5"/>
    <w:rsid w:val="00310A20"/>
    <w:rsid w:val="003114ED"/>
    <w:rsid w:val="00312665"/>
    <w:rsid w:val="00312E71"/>
    <w:rsid w:val="00315AD3"/>
    <w:rsid w:val="00316200"/>
    <w:rsid w:val="0031672E"/>
    <w:rsid w:val="003171C0"/>
    <w:rsid w:val="003200DB"/>
    <w:rsid w:val="00324716"/>
    <w:rsid w:val="00324DAA"/>
    <w:rsid w:val="00327BB1"/>
    <w:rsid w:val="0033108F"/>
    <w:rsid w:val="003317AA"/>
    <w:rsid w:val="00332C5A"/>
    <w:rsid w:val="003335A6"/>
    <w:rsid w:val="0033361A"/>
    <w:rsid w:val="00334B3E"/>
    <w:rsid w:val="00335899"/>
    <w:rsid w:val="00335E17"/>
    <w:rsid w:val="00336669"/>
    <w:rsid w:val="0034004C"/>
    <w:rsid w:val="00343D18"/>
    <w:rsid w:val="00343F0F"/>
    <w:rsid w:val="00344349"/>
    <w:rsid w:val="00344485"/>
    <w:rsid w:val="003445BD"/>
    <w:rsid w:val="0034461E"/>
    <w:rsid w:val="003447B3"/>
    <w:rsid w:val="003451EB"/>
    <w:rsid w:val="0034563D"/>
    <w:rsid w:val="00345E07"/>
    <w:rsid w:val="0034624F"/>
    <w:rsid w:val="00347FAC"/>
    <w:rsid w:val="00350326"/>
    <w:rsid w:val="00350A54"/>
    <w:rsid w:val="0035489A"/>
    <w:rsid w:val="00355206"/>
    <w:rsid w:val="00355250"/>
    <w:rsid w:val="003554A9"/>
    <w:rsid w:val="00355899"/>
    <w:rsid w:val="00355AEB"/>
    <w:rsid w:val="00356EAA"/>
    <w:rsid w:val="00357488"/>
    <w:rsid w:val="00357E6E"/>
    <w:rsid w:val="0036123D"/>
    <w:rsid w:val="00361B9B"/>
    <w:rsid w:val="00362088"/>
    <w:rsid w:val="003632A6"/>
    <w:rsid w:val="00363314"/>
    <w:rsid w:val="003650A6"/>
    <w:rsid w:val="00365EA0"/>
    <w:rsid w:val="003667A0"/>
    <w:rsid w:val="00367289"/>
    <w:rsid w:val="00367899"/>
    <w:rsid w:val="00370579"/>
    <w:rsid w:val="00370992"/>
    <w:rsid w:val="00371904"/>
    <w:rsid w:val="00372A13"/>
    <w:rsid w:val="003750CE"/>
    <w:rsid w:val="00375804"/>
    <w:rsid w:val="00376317"/>
    <w:rsid w:val="003765EB"/>
    <w:rsid w:val="003770AA"/>
    <w:rsid w:val="00380E06"/>
    <w:rsid w:val="00384243"/>
    <w:rsid w:val="00384F28"/>
    <w:rsid w:val="00384F44"/>
    <w:rsid w:val="00385ECC"/>
    <w:rsid w:val="00386F67"/>
    <w:rsid w:val="00387D28"/>
    <w:rsid w:val="00390AFB"/>
    <w:rsid w:val="00390DCC"/>
    <w:rsid w:val="003916C4"/>
    <w:rsid w:val="003920A5"/>
    <w:rsid w:val="00392DB1"/>
    <w:rsid w:val="00394804"/>
    <w:rsid w:val="00394A7C"/>
    <w:rsid w:val="00394B5D"/>
    <w:rsid w:val="00394D9F"/>
    <w:rsid w:val="0039590C"/>
    <w:rsid w:val="00396057"/>
    <w:rsid w:val="003A105C"/>
    <w:rsid w:val="003A1160"/>
    <w:rsid w:val="003A1D7B"/>
    <w:rsid w:val="003A1DF4"/>
    <w:rsid w:val="003A340C"/>
    <w:rsid w:val="003A34A9"/>
    <w:rsid w:val="003A3C21"/>
    <w:rsid w:val="003A4718"/>
    <w:rsid w:val="003A48BC"/>
    <w:rsid w:val="003A5333"/>
    <w:rsid w:val="003A7235"/>
    <w:rsid w:val="003A7B38"/>
    <w:rsid w:val="003B003E"/>
    <w:rsid w:val="003B09C7"/>
    <w:rsid w:val="003B0C2A"/>
    <w:rsid w:val="003B22A3"/>
    <w:rsid w:val="003B2FCC"/>
    <w:rsid w:val="003B30E4"/>
    <w:rsid w:val="003B35C0"/>
    <w:rsid w:val="003B3ED5"/>
    <w:rsid w:val="003B41EA"/>
    <w:rsid w:val="003B4421"/>
    <w:rsid w:val="003B48EE"/>
    <w:rsid w:val="003B54EF"/>
    <w:rsid w:val="003B587F"/>
    <w:rsid w:val="003B6108"/>
    <w:rsid w:val="003B6E17"/>
    <w:rsid w:val="003B6E2A"/>
    <w:rsid w:val="003B7A66"/>
    <w:rsid w:val="003C01DA"/>
    <w:rsid w:val="003C0869"/>
    <w:rsid w:val="003C2C46"/>
    <w:rsid w:val="003C33F4"/>
    <w:rsid w:val="003C39C0"/>
    <w:rsid w:val="003C3B5A"/>
    <w:rsid w:val="003C3F6A"/>
    <w:rsid w:val="003C4102"/>
    <w:rsid w:val="003C47F2"/>
    <w:rsid w:val="003C5097"/>
    <w:rsid w:val="003C77F6"/>
    <w:rsid w:val="003C79C3"/>
    <w:rsid w:val="003C7C83"/>
    <w:rsid w:val="003D4D33"/>
    <w:rsid w:val="003D5063"/>
    <w:rsid w:val="003D5731"/>
    <w:rsid w:val="003D66C3"/>
    <w:rsid w:val="003D6E4A"/>
    <w:rsid w:val="003D70E9"/>
    <w:rsid w:val="003E037F"/>
    <w:rsid w:val="003E05EE"/>
    <w:rsid w:val="003E0F5A"/>
    <w:rsid w:val="003E0FB1"/>
    <w:rsid w:val="003E1554"/>
    <w:rsid w:val="003E20C2"/>
    <w:rsid w:val="003E3570"/>
    <w:rsid w:val="003E5754"/>
    <w:rsid w:val="003E64E9"/>
    <w:rsid w:val="003E7319"/>
    <w:rsid w:val="003E74EE"/>
    <w:rsid w:val="003E772B"/>
    <w:rsid w:val="003E7EAB"/>
    <w:rsid w:val="003F004A"/>
    <w:rsid w:val="003F06FE"/>
    <w:rsid w:val="003F1C3C"/>
    <w:rsid w:val="003F258A"/>
    <w:rsid w:val="003F2F1B"/>
    <w:rsid w:val="003F3278"/>
    <w:rsid w:val="003F3404"/>
    <w:rsid w:val="003F3CAC"/>
    <w:rsid w:val="003F4562"/>
    <w:rsid w:val="003F481F"/>
    <w:rsid w:val="003F60D5"/>
    <w:rsid w:val="003F68E7"/>
    <w:rsid w:val="004012FA"/>
    <w:rsid w:val="004018CA"/>
    <w:rsid w:val="00402489"/>
    <w:rsid w:val="004033CE"/>
    <w:rsid w:val="004048C0"/>
    <w:rsid w:val="00404A1E"/>
    <w:rsid w:val="004066FB"/>
    <w:rsid w:val="00407576"/>
    <w:rsid w:val="00407FFE"/>
    <w:rsid w:val="004111B6"/>
    <w:rsid w:val="00412575"/>
    <w:rsid w:val="00412968"/>
    <w:rsid w:val="00412DAA"/>
    <w:rsid w:val="004136FC"/>
    <w:rsid w:val="00415215"/>
    <w:rsid w:val="00415AC8"/>
    <w:rsid w:val="0041772C"/>
    <w:rsid w:val="00417E52"/>
    <w:rsid w:val="00424888"/>
    <w:rsid w:val="00424C1C"/>
    <w:rsid w:val="00425372"/>
    <w:rsid w:val="00425486"/>
    <w:rsid w:val="00425D03"/>
    <w:rsid w:val="004271EC"/>
    <w:rsid w:val="0042775C"/>
    <w:rsid w:val="00427D78"/>
    <w:rsid w:val="00427FF8"/>
    <w:rsid w:val="0043128D"/>
    <w:rsid w:val="004313EF"/>
    <w:rsid w:val="004320A8"/>
    <w:rsid w:val="00432BD0"/>
    <w:rsid w:val="00432E5E"/>
    <w:rsid w:val="00433828"/>
    <w:rsid w:val="004346A4"/>
    <w:rsid w:val="00440343"/>
    <w:rsid w:val="00440C89"/>
    <w:rsid w:val="00441039"/>
    <w:rsid w:val="004419C1"/>
    <w:rsid w:val="00443EF6"/>
    <w:rsid w:val="00443FB1"/>
    <w:rsid w:val="0044549A"/>
    <w:rsid w:val="00446615"/>
    <w:rsid w:val="00447B7C"/>
    <w:rsid w:val="00447D41"/>
    <w:rsid w:val="00450125"/>
    <w:rsid w:val="0045084C"/>
    <w:rsid w:val="00450C80"/>
    <w:rsid w:val="004525F9"/>
    <w:rsid w:val="004550E4"/>
    <w:rsid w:val="00455D54"/>
    <w:rsid w:val="0046038C"/>
    <w:rsid w:val="0046084F"/>
    <w:rsid w:val="00460E19"/>
    <w:rsid w:val="004637D9"/>
    <w:rsid w:val="00463FC4"/>
    <w:rsid w:val="0046439C"/>
    <w:rsid w:val="004655A5"/>
    <w:rsid w:val="00467716"/>
    <w:rsid w:val="0047098B"/>
    <w:rsid w:val="004718B4"/>
    <w:rsid w:val="00472691"/>
    <w:rsid w:val="0047301A"/>
    <w:rsid w:val="0047439C"/>
    <w:rsid w:val="004746C1"/>
    <w:rsid w:val="00474725"/>
    <w:rsid w:val="00475D64"/>
    <w:rsid w:val="00476CA4"/>
    <w:rsid w:val="004771FF"/>
    <w:rsid w:val="004774C5"/>
    <w:rsid w:val="00477BD4"/>
    <w:rsid w:val="004805E0"/>
    <w:rsid w:val="004816F2"/>
    <w:rsid w:val="00483577"/>
    <w:rsid w:val="0048375A"/>
    <w:rsid w:val="00483B49"/>
    <w:rsid w:val="00483EB4"/>
    <w:rsid w:val="00484606"/>
    <w:rsid w:val="00486635"/>
    <w:rsid w:val="00487A3B"/>
    <w:rsid w:val="0049031E"/>
    <w:rsid w:val="004930E8"/>
    <w:rsid w:val="00493A9F"/>
    <w:rsid w:val="00493E0D"/>
    <w:rsid w:val="004940CF"/>
    <w:rsid w:val="004943C0"/>
    <w:rsid w:val="00494C42"/>
    <w:rsid w:val="004956EE"/>
    <w:rsid w:val="00495D76"/>
    <w:rsid w:val="004963CB"/>
    <w:rsid w:val="004A5EFF"/>
    <w:rsid w:val="004A7345"/>
    <w:rsid w:val="004A7A06"/>
    <w:rsid w:val="004B0E01"/>
    <w:rsid w:val="004B2548"/>
    <w:rsid w:val="004B2750"/>
    <w:rsid w:val="004B29C3"/>
    <w:rsid w:val="004B33E3"/>
    <w:rsid w:val="004B4CA8"/>
    <w:rsid w:val="004B6803"/>
    <w:rsid w:val="004B70B0"/>
    <w:rsid w:val="004C1BED"/>
    <w:rsid w:val="004C2065"/>
    <w:rsid w:val="004C5FCC"/>
    <w:rsid w:val="004C6CC9"/>
    <w:rsid w:val="004D2360"/>
    <w:rsid w:val="004D2E0C"/>
    <w:rsid w:val="004D2F3D"/>
    <w:rsid w:val="004D364E"/>
    <w:rsid w:val="004D38DE"/>
    <w:rsid w:val="004D3FFA"/>
    <w:rsid w:val="004D50C4"/>
    <w:rsid w:val="004D60B6"/>
    <w:rsid w:val="004D6A2C"/>
    <w:rsid w:val="004E001B"/>
    <w:rsid w:val="004E01B4"/>
    <w:rsid w:val="004E0511"/>
    <w:rsid w:val="004E0EB0"/>
    <w:rsid w:val="004E1E22"/>
    <w:rsid w:val="004E2F9D"/>
    <w:rsid w:val="004E35AE"/>
    <w:rsid w:val="004E3E39"/>
    <w:rsid w:val="004E405A"/>
    <w:rsid w:val="004E43EB"/>
    <w:rsid w:val="004E43F2"/>
    <w:rsid w:val="004E4F62"/>
    <w:rsid w:val="004E5150"/>
    <w:rsid w:val="004E5B96"/>
    <w:rsid w:val="004E6959"/>
    <w:rsid w:val="004E70DE"/>
    <w:rsid w:val="004E7670"/>
    <w:rsid w:val="004E79C1"/>
    <w:rsid w:val="004F0B55"/>
    <w:rsid w:val="004F1F90"/>
    <w:rsid w:val="004F2424"/>
    <w:rsid w:val="004F3438"/>
    <w:rsid w:val="004F3D10"/>
    <w:rsid w:val="004F422A"/>
    <w:rsid w:val="004F446F"/>
    <w:rsid w:val="004F6BB2"/>
    <w:rsid w:val="004F7B04"/>
    <w:rsid w:val="00500E73"/>
    <w:rsid w:val="005010ED"/>
    <w:rsid w:val="00502F60"/>
    <w:rsid w:val="005045EA"/>
    <w:rsid w:val="005048E9"/>
    <w:rsid w:val="00505306"/>
    <w:rsid w:val="00505869"/>
    <w:rsid w:val="005064D3"/>
    <w:rsid w:val="00507658"/>
    <w:rsid w:val="005077B2"/>
    <w:rsid w:val="00510646"/>
    <w:rsid w:val="005107C2"/>
    <w:rsid w:val="00511718"/>
    <w:rsid w:val="005126B7"/>
    <w:rsid w:val="00512E65"/>
    <w:rsid w:val="005141A0"/>
    <w:rsid w:val="00514D4F"/>
    <w:rsid w:val="005159B6"/>
    <w:rsid w:val="00515D7E"/>
    <w:rsid w:val="00516305"/>
    <w:rsid w:val="00516E51"/>
    <w:rsid w:val="005173B3"/>
    <w:rsid w:val="00522178"/>
    <w:rsid w:val="0052279E"/>
    <w:rsid w:val="00522A99"/>
    <w:rsid w:val="005237F0"/>
    <w:rsid w:val="0052389D"/>
    <w:rsid w:val="00525F42"/>
    <w:rsid w:val="005311E5"/>
    <w:rsid w:val="00531407"/>
    <w:rsid w:val="00531B97"/>
    <w:rsid w:val="00531C40"/>
    <w:rsid w:val="00531F57"/>
    <w:rsid w:val="00532A10"/>
    <w:rsid w:val="005336EB"/>
    <w:rsid w:val="00533C6A"/>
    <w:rsid w:val="0053433D"/>
    <w:rsid w:val="00535646"/>
    <w:rsid w:val="005367CA"/>
    <w:rsid w:val="00537387"/>
    <w:rsid w:val="00537ECA"/>
    <w:rsid w:val="005404B2"/>
    <w:rsid w:val="00541746"/>
    <w:rsid w:val="00542485"/>
    <w:rsid w:val="00543520"/>
    <w:rsid w:val="005437FC"/>
    <w:rsid w:val="0054464B"/>
    <w:rsid w:val="00545222"/>
    <w:rsid w:val="00545B76"/>
    <w:rsid w:val="00545C1C"/>
    <w:rsid w:val="00546A8A"/>
    <w:rsid w:val="005470FD"/>
    <w:rsid w:val="00547480"/>
    <w:rsid w:val="00547D0A"/>
    <w:rsid w:val="005507FA"/>
    <w:rsid w:val="0055193D"/>
    <w:rsid w:val="00551C56"/>
    <w:rsid w:val="00551D4D"/>
    <w:rsid w:val="00552B36"/>
    <w:rsid w:val="00553C70"/>
    <w:rsid w:val="0055485A"/>
    <w:rsid w:val="00555E79"/>
    <w:rsid w:val="00556149"/>
    <w:rsid w:val="0055616E"/>
    <w:rsid w:val="00556C27"/>
    <w:rsid w:val="0055740E"/>
    <w:rsid w:val="00561961"/>
    <w:rsid w:val="00562E8C"/>
    <w:rsid w:val="00563720"/>
    <w:rsid w:val="00564E59"/>
    <w:rsid w:val="00565B02"/>
    <w:rsid w:val="00565C4F"/>
    <w:rsid w:val="00566925"/>
    <w:rsid w:val="00566BFB"/>
    <w:rsid w:val="00566C7D"/>
    <w:rsid w:val="005672CC"/>
    <w:rsid w:val="00567996"/>
    <w:rsid w:val="00567AC9"/>
    <w:rsid w:val="00567E99"/>
    <w:rsid w:val="00570C55"/>
    <w:rsid w:val="005712B1"/>
    <w:rsid w:val="0057133F"/>
    <w:rsid w:val="00572267"/>
    <w:rsid w:val="005729FF"/>
    <w:rsid w:val="00572C85"/>
    <w:rsid w:val="00572D6E"/>
    <w:rsid w:val="0057320D"/>
    <w:rsid w:val="00573947"/>
    <w:rsid w:val="00573C15"/>
    <w:rsid w:val="005747F0"/>
    <w:rsid w:val="005748EC"/>
    <w:rsid w:val="00576C4D"/>
    <w:rsid w:val="00581095"/>
    <w:rsid w:val="00582915"/>
    <w:rsid w:val="0058302E"/>
    <w:rsid w:val="00583811"/>
    <w:rsid w:val="00585204"/>
    <w:rsid w:val="0058574A"/>
    <w:rsid w:val="00586398"/>
    <w:rsid w:val="0058658C"/>
    <w:rsid w:val="005865C2"/>
    <w:rsid w:val="005873CF"/>
    <w:rsid w:val="0058788F"/>
    <w:rsid w:val="0059021B"/>
    <w:rsid w:val="00591E56"/>
    <w:rsid w:val="00592451"/>
    <w:rsid w:val="005928D3"/>
    <w:rsid w:val="00592EEC"/>
    <w:rsid w:val="005930B7"/>
    <w:rsid w:val="00593818"/>
    <w:rsid w:val="005949FE"/>
    <w:rsid w:val="00596D56"/>
    <w:rsid w:val="005A18F4"/>
    <w:rsid w:val="005A2716"/>
    <w:rsid w:val="005A2D98"/>
    <w:rsid w:val="005A3659"/>
    <w:rsid w:val="005A53C7"/>
    <w:rsid w:val="005A5848"/>
    <w:rsid w:val="005A5B3D"/>
    <w:rsid w:val="005A61B7"/>
    <w:rsid w:val="005A6B1F"/>
    <w:rsid w:val="005A6C59"/>
    <w:rsid w:val="005A78C3"/>
    <w:rsid w:val="005A79C5"/>
    <w:rsid w:val="005B0D49"/>
    <w:rsid w:val="005B2739"/>
    <w:rsid w:val="005B3A11"/>
    <w:rsid w:val="005B40F6"/>
    <w:rsid w:val="005B435A"/>
    <w:rsid w:val="005B598A"/>
    <w:rsid w:val="005B59C3"/>
    <w:rsid w:val="005B5B79"/>
    <w:rsid w:val="005B6A6C"/>
    <w:rsid w:val="005B7640"/>
    <w:rsid w:val="005B7A6E"/>
    <w:rsid w:val="005B7C26"/>
    <w:rsid w:val="005B7E09"/>
    <w:rsid w:val="005C111F"/>
    <w:rsid w:val="005C13FC"/>
    <w:rsid w:val="005C1A53"/>
    <w:rsid w:val="005C2086"/>
    <w:rsid w:val="005C2C3F"/>
    <w:rsid w:val="005C2C97"/>
    <w:rsid w:val="005C36F6"/>
    <w:rsid w:val="005C4559"/>
    <w:rsid w:val="005C5770"/>
    <w:rsid w:val="005C5846"/>
    <w:rsid w:val="005C5BF0"/>
    <w:rsid w:val="005C659D"/>
    <w:rsid w:val="005C7885"/>
    <w:rsid w:val="005C79B6"/>
    <w:rsid w:val="005D184E"/>
    <w:rsid w:val="005D1B7E"/>
    <w:rsid w:val="005D1CAE"/>
    <w:rsid w:val="005D21A2"/>
    <w:rsid w:val="005D27BE"/>
    <w:rsid w:val="005D2F62"/>
    <w:rsid w:val="005D3ADC"/>
    <w:rsid w:val="005D451B"/>
    <w:rsid w:val="005D4ADC"/>
    <w:rsid w:val="005D4C34"/>
    <w:rsid w:val="005D4D66"/>
    <w:rsid w:val="005D4E5E"/>
    <w:rsid w:val="005D544A"/>
    <w:rsid w:val="005D6058"/>
    <w:rsid w:val="005D66DE"/>
    <w:rsid w:val="005D6C70"/>
    <w:rsid w:val="005D74CB"/>
    <w:rsid w:val="005D78D4"/>
    <w:rsid w:val="005D78D5"/>
    <w:rsid w:val="005E04C6"/>
    <w:rsid w:val="005E2257"/>
    <w:rsid w:val="005E25FC"/>
    <w:rsid w:val="005E2766"/>
    <w:rsid w:val="005E3A3C"/>
    <w:rsid w:val="005E3AF7"/>
    <w:rsid w:val="005E4747"/>
    <w:rsid w:val="005E4ADB"/>
    <w:rsid w:val="005E4D1C"/>
    <w:rsid w:val="005E4DC3"/>
    <w:rsid w:val="005E55AE"/>
    <w:rsid w:val="005E58A2"/>
    <w:rsid w:val="005E5E1E"/>
    <w:rsid w:val="005E6F55"/>
    <w:rsid w:val="005E71CE"/>
    <w:rsid w:val="005F020C"/>
    <w:rsid w:val="005F0335"/>
    <w:rsid w:val="005F0B84"/>
    <w:rsid w:val="005F0FE7"/>
    <w:rsid w:val="005F218C"/>
    <w:rsid w:val="005F38C3"/>
    <w:rsid w:val="005F3F6D"/>
    <w:rsid w:val="005F423D"/>
    <w:rsid w:val="005F4F09"/>
    <w:rsid w:val="005F53DE"/>
    <w:rsid w:val="005F6871"/>
    <w:rsid w:val="005F6A1E"/>
    <w:rsid w:val="005F740A"/>
    <w:rsid w:val="006012BB"/>
    <w:rsid w:val="00601D61"/>
    <w:rsid w:val="00602407"/>
    <w:rsid w:val="00602886"/>
    <w:rsid w:val="00602C96"/>
    <w:rsid w:val="00603A55"/>
    <w:rsid w:val="00603C47"/>
    <w:rsid w:val="0060581C"/>
    <w:rsid w:val="00606325"/>
    <w:rsid w:val="0060712F"/>
    <w:rsid w:val="00611118"/>
    <w:rsid w:val="0061120E"/>
    <w:rsid w:val="006123D0"/>
    <w:rsid w:val="00613F03"/>
    <w:rsid w:val="00614C88"/>
    <w:rsid w:val="00614F98"/>
    <w:rsid w:val="00615A52"/>
    <w:rsid w:val="0061605F"/>
    <w:rsid w:val="00616A4D"/>
    <w:rsid w:val="00616EA7"/>
    <w:rsid w:val="006204AD"/>
    <w:rsid w:val="00622F77"/>
    <w:rsid w:val="0062483C"/>
    <w:rsid w:val="00625161"/>
    <w:rsid w:val="00625C19"/>
    <w:rsid w:val="00626014"/>
    <w:rsid w:val="00626B91"/>
    <w:rsid w:val="006274A3"/>
    <w:rsid w:val="006277B7"/>
    <w:rsid w:val="00630308"/>
    <w:rsid w:val="00630EB9"/>
    <w:rsid w:val="00633482"/>
    <w:rsid w:val="006335D5"/>
    <w:rsid w:val="00634B86"/>
    <w:rsid w:val="00634EC1"/>
    <w:rsid w:val="00635C09"/>
    <w:rsid w:val="006377CC"/>
    <w:rsid w:val="006378C1"/>
    <w:rsid w:val="00640044"/>
    <w:rsid w:val="006407BD"/>
    <w:rsid w:val="006412C4"/>
    <w:rsid w:val="0064151A"/>
    <w:rsid w:val="00641541"/>
    <w:rsid w:val="006429E1"/>
    <w:rsid w:val="00643168"/>
    <w:rsid w:val="006433DB"/>
    <w:rsid w:val="006439AC"/>
    <w:rsid w:val="00643D4B"/>
    <w:rsid w:val="0064423D"/>
    <w:rsid w:val="00644495"/>
    <w:rsid w:val="0064574B"/>
    <w:rsid w:val="00646A60"/>
    <w:rsid w:val="00647C20"/>
    <w:rsid w:val="006506A9"/>
    <w:rsid w:val="0065081A"/>
    <w:rsid w:val="00650F10"/>
    <w:rsid w:val="00652719"/>
    <w:rsid w:val="0065362F"/>
    <w:rsid w:val="006537F5"/>
    <w:rsid w:val="00653EC1"/>
    <w:rsid w:val="006540CB"/>
    <w:rsid w:val="0065412A"/>
    <w:rsid w:val="006545DD"/>
    <w:rsid w:val="00655358"/>
    <w:rsid w:val="00655BD1"/>
    <w:rsid w:val="00656331"/>
    <w:rsid w:val="0065671A"/>
    <w:rsid w:val="006606AD"/>
    <w:rsid w:val="00661137"/>
    <w:rsid w:val="00661C33"/>
    <w:rsid w:val="00662208"/>
    <w:rsid w:val="00662904"/>
    <w:rsid w:val="00662CBE"/>
    <w:rsid w:val="00663435"/>
    <w:rsid w:val="00663C95"/>
    <w:rsid w:val="00665AF2"/>
    <w:rsid w:val="006660E9"/>
    <w:rsid w:val="0067092B"/>
    <w:rsid w:val="00670A85"/>
    <w:rsid w:val="00670CB2"/>
    <w:rsid w:val="00671704"/>
    <w:rsid w:val="00672CF2"/>
    <w:rsid w:val="00674C8D"/>
    <w:rsid w:val="00675AAB"/>
    <w:rsid w:val="00675EB0"/>
    <w:rsid w:val="00676A43"/>
    <w:rsid w:val="00676CE3"/>
    <w:rsid w:val="006778EF"/>
    <w:rsid w:val="00677B19"/>
    <w:rsid w:val="0068014D"/>
    <w:rsid w:val="00680475"/>
    <w:rsid w:val="006808F6"/>
    <w:rsid w:val="00680BCC"/>
    <w:rsid w:val="00681216"/>
    <w:rsid w:val="006833C8"/>
    <w:rsid w:val="0068462F"/>
    <w:rsid w:val="00684A26"/>
    <w:rsid w:val="0068657C"/>
    <w:rsid w:val="00687922"/>
    <w:rsid w:val="00687ACD"/>
    <w:rsid w:val="0069016F"/>
    <w:rsid w:val="00690C00"/>
    <w:rsid w:val="00690CB8"/>
    <w:rsid w:val="00691009"/>
    <w:rsid w:val="00691F77"/>
    <w:rsid w:val="00693E0A"/>
    <w:rsid w:val="00694A43"/>
    <w:rsid w:val="006952E4"/>
    <w:rsid w:val="006A109A"/>
    <w:rsid w:val="006A6353"/>
    <w:rsid w:val="006A6C91"/>
    <w:rsid w:val="006A7A7A"/>
    <w:rsid w:val="006A7E96"/>
    <w:rsid w:val="006B183B"/>
    <w:rsid w:val="006B624D"/>
    <w:rsid w:val="006B73D9"/>
    <w:rsid w:val="006C0A70"/>
    <w:rsid w:val="006C1308"/>
    <w:rsid w:val="006C21CE"/>
    <w:rsid w:val="006C2220"/>
    <w:rsid w:val="006C5238"/>
    <w:rsid w:val="006C5392"/>
    <w:rsid w:val="006C62A1"/>
    <w:rsid w:val="006C75AE"/>
    <w:rsid w:val="006D09DC"/>
    <w:rsid w:val="006D10F4"/>
    <w:rsid w:val="006D2617"/>
    <w:rsid w:val="006D2DD0"/>
    <w:rsid w:val="006D3C28"/>
    <w:rsid w:val="006D3F9C"/>
    <w:rsid w:val="006D4056"/>
    <w:rsid w:val="006D431F"/>
    <w:rsid w:val="006D5764"/>
    <w:rsid w:val="006D6300"/>
    <w:rsid w:val="006D645E"/>
    <w:rsid w:val="006D70DC"/>
    <w:rsid w:val="006D7A22"/>
    <w:rsid w:val="006D7CFB"/>
    <w:rsid w:val="006E0057"/>
    <w:rsid w:val="006E093C"/>
    <w:rsid w:val="006E16EA"/>
    <w:rsid w:val="006E2C29"/>
    <w:rsid w:val="006E43F0"/>
    <w:rsid w:val="006E4FA6"/>
    <w:rsid w:val="006E51FD"/>
    <w:rsid w:val="006E7948"/>
    <w:rsid w:val="006E7ABD"/>
    <w:rsid w:val="006F134E"/>
    <w:rsid w:val="006F1403"/>
    <w:rsid w:val="006F24CF"/>
    <w:rsid w:val="006F2C5B"/>
    <w:rsid w:val="006F3587"/>
    <w:rsid w:val="006F6DDF"/>
    <w:rsid w:val="006F75BD"/>
    <w:rsid w:val="006F7A1D"/>
    <w:rsid w:val="007016AE"/>
    <w:rsid w:val="00704135"/>
    <w:rsid w:val="00704716"/>
    <w:rsid w:val="007061E1"/>
    <w:rsid w:val="007065A8"/>
    <w:rsid w:val="00706E06"/>
    <w:rsid w:val="00706F3C"/>
    <w:rsid w:val="0070709B"/>
    <w:rsid w:val="007070BE"/>
    <w:rsid w:val="00710A4B"/>
    <w:rsid w:val="0071144F"/>
    <w:rsid w:val="0071205E"/>
    <w:rsid w:val="00713946"/>
    <w:rsid w:val="007153F7"/>
    <w:rsid w:val="007154E0"/>
    <w:rsid w:val="00715B7E"/>
    <w:rsid w:val="00715E23"/>
    <w:rsid w:val="00716677"/>
    <w:rsid w:val="00716E94"/>
    <w:rsid w:val="00717071"/>
    <w:rsid w:val="007177B9"/>
    <w:rsid w:val="00717CA9"/>
    <w:rsid w:val="00720A5C"/>
    <w:rsid w:val="00722D7A"/>
    <w:rsid w:val="00723AB2"/>
    <w:rsid w:val="00723ABB"/>
    <w:rsid w:val="00725D27"/>
    <w:rsid w:val="00725FDB"/>
    <w:rsid w:val="007264E2"/>
    <w:rsid w:val="00726A35"/>
    <w:rsid w:val="00727560"/>
    <w:rsid w:val="00727C5E"/>
    <w:rsid w:val="00727D98"/>
    <w:rsid w:val="0073017A"/>
    <w:rsid w:val="007303D8"/>
    <w:rsid w:val="00732267"/>
    <w:rsid w:val="0073226B"/>
    <w:rsid w:val="007323DA"/>
    <w:rsid w:val="00732C14"/>
    <w:rsid w:val="00732DB8"/>
    <w:rsid w:val="00733050"/>
    <w:rsid w:val="0073395B"/>
    <w:rsid w:val="00734B12"/>
    <w:rsid w:val="00735893"/>
    <w:rsid w:val="00735BE1"/>
    <w:rsid w:val="00735E8E"/>
    <w:rsid w:val="00735F28"/>
    <w:rsid w:val="007377BA"/>
    <w:rsid w:val="00737B9C"/>
    <w:rsid w:val="007400A3"/>
    <w:rsid w:val="0074089D"/>
    <w:rsid w:val="00740F17"/>
    <w:rsid w:val="007415CD"/>
    <w:rsid w:val="00743D34"/>
    <w:rsid w:val="0074473F"/>
    <w:rsid w:val="00745585"/>
    <w:rsid w:val="00745D28"/>
    <w:rsid w:val="00745E61"/>
    <w:rsid w:val="0074734E"/>
    <w:rsid w:val="00747A02"/>
    <w:rsid w:val="00750129"/>
    <w:rsid w:val="00750450"/>
    <w:rsid w:val="00752B4B"/>
    <w:rsid w:val="00753714"/>
    <w:rsid w:val="00753EC1"/>
    <w:rsid w:val="00755435"/>
    <w:rsid w:val="007555C6"/>
    <w:rsid w:val="00755C98"/>
    <w:rsid w:val="0075626D"/>
    <w:rsid w:val="00756A92"/>
    <w:rsid w:val="007619AB"/>
    <w:rsid w:val="00761C11"/>
    <w:rsid w:val="007625E5"/>
    <w:rsid w:val="00762A9D"/>
    <w:rsid w:val="00762B70"/>
    <w:rsid w:val="00762D81"/>
    <w:rsid w:val="007641B1"/>
    <w:rsid w:val="007641C5"/>
    <w:rsid w:val="00765C1E"/>
    <w:rsid w:val="00766727"/>
    <w:rsid w:val="00766AB7"/>
    <w:rsid w:val="00766EC3"/>
    <w:rsid w:val="00766F00"/>
    <w:rsid w:val="00770CFC"/>
    <w:rsid w:val="00771087"/>
    <w:rsid w:val="00773A67"/>
    <w:rsid w:val="00773A6B"/>
    <w:rsid w:val="0077480E"/>
    <w:rsid w:val="00776274"/>
    <w:rsid w:val="007765DA"/>
    <w:rsid w:val="00777D84"/>
    <w:rsid w:val="00781EC8"/>
    <w:rsid w:val="007834AA"/>
    <w:rsid w:val="0078391E"/>
    <w:rsid w:val="00783F64"/>
    <w:rsid w:val="00785898"/>
    <w:rsid w:val="00785BA8"/>
    <w:rsid w:val="0078646A"/>
    <w:rsid w:val="00787656"/>
    <w:rsid w:val="00787C5A"/>
    <w:rsid w:val="007935B0"/>
    <w:rsid w:val="0079360C"/>
    <w:rsid w:val="00793DE1"/>
    <w:rsid w:val="0079449B"/>
    <w:rsid w:val="00796068"/>
    <w:rsid w:val="0079730C"/>
    <w:rsid w:val="007973D8"/>
    <w:rsid w:val="007975F0"/>
    <w:rsid w:val="00797D3D"/>
    <w:rsid w:val="007A037A"/>
    <w:rsid w:val="007A1EB5"/>
    <w:rsid w:val="007A1EEA"/>
    <w:rsid w:val="007A29FE"/>
    <w:rsid w:val="007A2DD3"/>
    <w:rsid w:val="007A3058"/>
    <w:rsid w:val="007A3D8F"/>
    <w:rsid w:val="007A60A9"/>
    <w:rsid w:val="007B0AD1"/>
    <w:rsid w:val="007B0B97"/>
    <w:rsid w:val="007B16CC"/>
    <w:rsid w:val="007B2BC8"/>
    <w:rsid w:val="007B4828"/>
    <w:rsid w:val="007B68DB"/>
    <w:rsid w:val="007B7F30"/>
    <w:rsid w:val="007C031B"/>
    <w:rsid w:val="007C053B"/>
    <w:rsid w:val="007C1A36"/>
    <w:rsid w:val="007C283C"/>
    <w:rsid w:val="007C29BC"/>
    <w:rsid w:val="007C3815"/>
    <w:rsid w:val="007C39C3"/>
    <w:rsid w:val="007C5AC6"/>
    <w:rsid w:val="007C5CEC"/>
    <w:rsid w:val="007C68C8"/>
    <w:rsid w:val="007C7488"/>
    <w:rsid w:val="007C751B"/>
    <w:rsid w:val="007D1E18"/>
    <w:rsid w:val="007D2820"/>
    <w:rsid w:val="007D2FE5"/>
    <w:rsid w:val="007D301B"/>
    <w:rsid w:val="007D4135"/>
    <w:rsid w:val="007D4178"/>
    <w:rsid w:val="007D4BF9"/>
    <w:rsid w:val="007D512F"/>
    <w:rsid w:val="007D617D"/>
    <w:rsid w:val="007D6D29"/>
    <w:rsid w:val="007D6FB4"/>
    <w:rsid w:val="007E0670"/>
    <w:rsid w:val="007E0B98"/>
    <w:rsid w:val="007E1AF0"/>
    <w:rsid w:val="007E1E87"/>
    <w:rsid w:val="007E222C"/>
    <w:rsid w:val="007E27A1"/>
    <w:rsid w:val="007E2FE7"/>
    <w:rsid w:val="007E4CEF"/>
    <w:rsid w:val="007E5665"/>
    <w:rsid w:val="007E5864"/>
    <w:rsid w:val="007E5A47"/>
    <w:rsid w:val="007E61BF"/>
    <w:rsid w:val="007E62BC"/>
    <w:rsid w:val="007E6EAF"/>
    <w:rsid w:val="007E6FF2"/>
    <w:rsid w:val="007F020D"/>
    <w:rsid w:val="007F1010"/>
    <w:rsid w:val="007F15D2"/>
    <w:rsid w:val="007F1BF0"/>
    <w:rsid w:val="007F1E57"/>
    <w:rsid w:val="007F3CC3"/>
    <w:rsid w:val="007F6D47"/>
    <w:rsid w:val="007F70E2"/>
    <w:rsid w:val="007F7556"/>
    <w:rsid w:val="007F76F5"/>
    <w:rsid w:val="007F7987"/>
    <w:rsid w:val="00800295"/>
    <w:rsid w:val="0080080E"/>
    <w:rsid w:val="00800955"/>
    <w:rsid w:val="0080144C"/>
    <w:rsid w:val="00801A6B"/>
    <w:rsid w:val="00801CB4"/>
    <w:rsid w:val="00805844"/>
    <w:rsid w:val="008058BB"/>
    <w:rsid w:val="008059DD"/>
    <w:rsid w:val="0080702D"/>
    <w:rsid w:val="008114E4"/>
    <w:rsid w:val="00811A3F"/>
    <w:rsid w:val="0081253D"/>
    <w:rsid w:val="00812C24"/>
    <w:rsid w:val="00812C66"/>
    <w:rsid w:val="00813DBE"/>
    <w:rsid w:val="00814376"/>
    <w:rsid w:val="00814B5B"/>
    <w:rsid w:val="008152AD"/>
    <w:rsid w:val="00816BB4"/>
    <w:rsid w:val="00817149"/>
    <w:rsid w:val="00817A13"/>
    <w:rsid w:val="00817E68"/>
    <w:rsid w:val="00820728"/>
    <w:rsid w:val="00822B5F"/>
    <w:rsid w:val="00822FE0"/>
    <w:rsid w:val="00824470"/>
    <w:rsid w:val="008244C6"/>
    <w:rsid w:val="00826DC6"/>
    <w:rsid w:val="008279EC"/>
    <w:rsid w:val="008305AA"/>
    <w:rsid w:val="00830CEF"/>
    <w:rsid w:val="008352BF"/>
    <w:rsid w:val="00836358"/>
    <w:rsid w:val="0083759B"/>
    <w:rsid w:val="00837B19"/>
    <w:rsid w:val="008412A9"/>
    <w:rsid w:val="00841F02"/>
    <w:rsid w:val="008425C7"/>
    <w:rsid w:val="00842CE5"/>
    <w:rsid w:val="00843057"/>
    <w:rsid w:val="0084337B"/>
    <w:rsid w:val="00843F22"/>
    <w:rsid w:val="00844156"/>
    <w:rsid w:val="00844258"/>
    <w:rsid w:val="008459F6"/>
    <w:rsid w:val="00846C26"/>
    <w:rsid w:val="00850C45"/>
    <w:rsid w:val="00851B7D"/>
    <w:rsid w:val="008539B3"/>
    <w:rsid w:val="008548B9"/>
    <w:rsid w:val="0085542A"/>
    <w:rsid w:val="00855B90"/>
    <w:rsid w:val="00856AF7"/>
    <w:rsid w:val="00856DAC"/>
    <w:rsid w:val="00856F11"/>
    <w:rsid w:val="00857706"/>
    <w:rsid w:val="00860D87"/>
    <w:rsid w:val="0086101C"/>
    <w:rsid w:val="008616A4"/>
    <w:rsid w:val="00863E6C"/>
    <w:rsid w:val="00864B5C"/>
    <w:rsid w:val="008652C9"/>
    <w:rsid w:val="0086583A"/>
    <w:rsid w:val="00865A04"/>
    <w:rsid w:val="008666D8"/>
    <w:rsid w:val="0086689D"/>
    <w:rsid w:val="00867367"/>
    <w:rsid w:val="0087140A"/>
    <w:rsid w:val="00871A80"/>
    <w:rsid w:val="00871D37"/>
    <w:rsid w:val="00873F5A"/>
    <w:rsid w:val="008748F4"/>
    <w:rsid w:val="00874D2D"/>
    <w:rsid w:val="00877408"/>
    <w:rsid w:val="00877E09"/>
    <w:rsid w:val="00880DDF"/>
    <w:rsid w:val="008810B7"/>
    <w:rsid w:val="0088122B"/>
    <w:rsid w:val="008817B6"/>
    <w:rsid w:val="0088265E"/>
    <w:rsid w:val="00882831"/>
    <w:rsid w:val="0088486F"/>
    <w:rsid w:val="00885147"/>
    <w:rsid w:val="00885633"/>
    <w:rsid w:val="00885852"/>
    <w:rsid w:val="00885E47"/>
    <w:rsid w:val="00890B2F"/>
    <w:rsid w:val="00892552"/>
    <w:rsid w:val="00893732"/>
    <w:rsid w:val="00894777"/>
    <w:rsid w:val="00894DB4"/>
    <w:rsid w:val="00895C8A"/>
    <w:rsid w:val="0089651C"/>
    <w:rsid w:val="00897296"/>
    <w:rsid w:val="00897B80"/>
    <w:rsid w:val="00897BF3"/>
    <w:rsid w:val="008A0468"/>
    <w:rsid w:val="008A05D4"/>
    <w:rsid w:val="008A0F9C"/>
    <w:rsid w:val="008A102E"/>
    <w:rsid w:val="008A1CF8"/>
    <w:rsid w:val="008A1FC6"/>
    <w:rsid w:val="008A239B"/>
    <w:rsid w:val="008A294D"/>
    <w:rsid w:val="008A4B5C"/>
    <w:rsid w:val="008A5349"/>
    <w:rsid w:val="008A629E"/>
    <w:rsid w:val="008A6366"/>
    <w:rsid w:val="008A766B"/>
    <w:rsid w:val="008A7F88"/>
    <w:rsid w:val="008B0826"/>
    <w:rsid w:val="008B153D"/>
    <w:rsid w:val="008B1548"/>
    <w:rsid w:val="008B1AC2"/>
    <w:rsid w:val="008B2342"/>
    <w:rsid w:val="008B325E"/>
    <w:rsid w:val="008B4A9D"/>
    <w:rsid w:val="008B62F9"/>
    <w:rsid w:val="008B646D"/>
    <w:rsid w:val="008B7082"/>
    <w:rsid w:val="008B74EC"/>
    <w:rsid w:val="008C1D7B"/>
    <w:rsid w:val="008C23B5"/>
    <w:rsid w:val="008C2A34"/>
    <w:rsid w:val="008C66CA"/>
    <w:rsid w:val="008C6866"/>
    <w:rsid w:val="008C692B"/>
    <w:rsid w:val="008C727A"/>
    <w:rsid w:val="008C77FB"/>
    <w:rsid w:val="008C7836"/>
    <w:rsid w:val="008D027A"/>
    <w:rsid w:val="008D0363"/>
    <w:rsid w:val="008D2EC8"/>
    <w:rsid w:val="008D6410"/>
    <w:rsid w:val="008D6A0B"/>
    <w:rsid w:val="008D6A2A"/>
    <w:rsid w:val="008D7B49"/>
    <w:rsid w:val="008D7D0B"/>
    <w:rsid w:val="008E0B08"/>
    <w:rsid w:val="008E0C18"/>
    <w:rsid w:val="008E0E50"/>
    <w:rsid w:val="008E24A3"/>
    <w:rsid w:val="008E27FA"/>
    <w:rsid w:val="008E2935"/>
    <w:rsid w:val="008E318C"/>
    <w:rsid w:val="008E35D2"/>
    <w:rsid w:val="008E372F"/>
    <w:rsid w:val="008E44A3"/>
    <w:rsid w:val="008E4949"/>
    <w:rsid w:val="008E4BA7"/>
    <w:rsid w:val="008E5231"/>
    <w:rsid w:val="008E57B6"/>
    <w:rsid w:val="008E5B64"/>
    <w:rsid w:val="008E5ECB"/>
    <w:rsid w:val="008E664B"/>
    <w:rsid w:val="008E665C"/>
    <w:rsid w:val="008E6A97"/>
    <w:rsid w:val="008E799C"/>
    <w:rsid w:val="008F03AB"/>
    <w:rsid w:val="008F1981"/>
    <w:rsid w:val="008F4201"/>
    <w:rsid w:val="008F4243"/>
    <w:rsid w:val="008F49CF"/>
    <w:rsid w:val="008F5206"/>
    <w:rsid w:val="008F589C"/>
    <w:rsid w:val="008F7525"/>
    <w:rsid w:val="008F7A37"/>
    <w:rsid w:val="008F7CAD"/>
    <w:rsid w:val="00900542"/>
    <w:rsid w:val="00900685"/>
    <w:rsid w:val="00900CD8"/>
    <w:rsid w:val="009011DC"/>
    <w:rsid w:val="00901C3F"/>
    <w:rsid w:val="00901D84"/>
    <w:rsid w:val="009024C9"/>
    <w:rsid w:val="0090276E"/>
    <w:rsid w:val="009038E3"/>
    <w:rsid w:val="009042F9"/>
    <w:rsid w:val="00905D57"/>
    <w:rsid w:val="00906185"/>
    <w:rsid w:val="00906207"/>
    <w:rsid w:val="00906268"/>
    <w:rsid w:val="00906DF1"/>
    <w:rsid w:val="00907DCE"/>
    <w:rsid w:val="00910DBF"/>
    <w:rsid w:val="009114E5"/>
    <w:rsid w:val="00911E52"/>
    <w:rsid w:val="0091224D"/>
    <w:rsid w:val="00913609"/>
    <w:rsid w:val="00913A93"/>
    <w:rsid w:val="00913EFB"/>
    <w:rsid w:val="00914980"/>
    <w:rsid w:val="00915363"/>
    <w:rsid w:val="009167C3"/>
    <w:rsid w:val="009178BF"/>
    <w:rsid w:val="009200C1"/>
    <w:rsid w:val="009203E0"/>
    <w:rsid w:val="00920682"/>
    <w:rsid w:val="00920DA8"/>
    <w:rsid w:val="00921A7B"/>
    <w:rsid w:val="00921BB8"/>
    <w:rsid w:val="00921CCA"/>
    <w:rsid w:val="00921DA6"/>
    <w:rsid w:val="009229A4"/>
    <w:rsid w:val="0092398A"/>
    <w:rsid w:val="00923BA6"/>
    <w:rsid w:val="00924A37"/>
    <w:rsid w:val="00924F8F"/>
    <w:rsid w:val="0092530A"/>
    <w:rsid w:val="0093000C"/>
    <w:rsid w:val="00930706"/>
    <w:rsid w:val="00931014"/>
    <w:rsid w:val="009317AA"/>
    <w:rsid w:val="00931C5C"/>
    <w:rsid w:val="009320A2"/>
    <w:rsid w:val="00932348"/>
    <w:rsid w:val="0093240C"/>
    <w:rsid w:val="00933F0B"/>
    <w:rsid w:val="0093521D"/>
    <w:rsid w:val="009356C7"/>
    <w:rsid w:val="00935B41"/>
    <w:rsid w:val="00936FB5"/>
    <w:rsid w:val="00940E93"/>
    <w:rsid w:val="00941167"/>
    <w:rsid w:val="00942768"/>
    <w:rsid w:val="0094371A"/>
    <w:rsid w:val="009440B3"/>
    <w:rsid w:val="00945125"/>
    <w:rsid w:val="00945C24"/>
    <w:rsid w:val="009470EC"/>
    <w:rsid w:val="0095029D"/>
    <w:rsid w:val="00950387"/>
    <w:rsid w:val="00951201"/>
    <w:rsid w:val="0095184A"/>
    <w:rsid w:val="00951DC8"/>
    <w:rsid w:val="009527AB"/>
    <w:rsid w:val="0095287E"/>
    <w:rsid w:val="009529AD"/>
    <w:rsid w:val="009554E4"/>
    <w:rsid w:val="00955BD1"/>
    <w:rsid w:val="00956170"/>
    <w:rsid w:val="0095634A"/>
    <w:rsid w:val="009563C1"/>
    <w:rsid w:val="00957168"/>
    <w:rsid w:val="00957AB5"/>
    <w:rsid w:val="00960E0D"/>
    <w:rsid w:val="00961EFF"/>
    <w:rsid w:val="0096216C"/>
    <w:rsid w:val="009628AF"/>
    <w:rsid w:val="009633E2"/>
    <w:rsid w:val="009640E4"/>
    <w:rsid w:val="009644E8"/>
    <w:rsid w:val="00964800"/>
    <w:rsid w:val="00964D71"/>
    <w:rsid w:val="00966995"/>
    <w:rsid w:val="00966D1E"/>
    <w:rsid w:val="009676F5"/>
    <w:rsid w:val="0096771A"/>
    <w:rsid w:val="00970B07"/>
    <w:rsid w:val="0097335E"/>
    <w:rsid w:val="0097389A"/>
    <w:rsid w:val="009744C8"/>
    <w:rsid w:val="00974BAF"/>
    <w:rsid w:val="00974FBA"/>
    <w:rsid w:val="00976B5B"/>
    <w:rsid w:val="00980BB0"/>
    <w:rsid w:val="00981221"/>
    <w:rsid w:val="00981452"/>
    <w:rsid w:val="00983871"/>
    <w:rsid w:val="009841B7"/>
    <w:rsid w:val="00984CD8"/>
    <w:rsid w:val="00985369"/>
    <w:rsid w:val="009855E5"/>
    <w:rsid w:val="009866BE"/>
    <w:rsid w:val="00986CBE"/>
    <w:rsid w:val="009872DC"/>
    <w:rsid w:val="00990D29"/>
    <w:rsid w:val="00991562"/>
    <w:rsid w:val="00992F4B"/>
    <w:rsid w:val="009946B5"/>
    <w:rsid w:val="009952CA"/>
    <w:rsid w:val="00996595"/>
    <w:rsid w:val="00997BFF"/>
    <w:rsid w:val="009A0CD9"/>
    <w:rsid w:val="009A0DC8"/>
    <w:rsid w:val="009A5DD2"/>
    <w:rsid w:val="009B1088"/>
    <w:rsid w:val="009B175E"/>
    <w:rsid w:val="009B460C"/>
    <w:rsid w:val="009B4F30"/>
    <w:rsid w:val="009B55CD"/>
    <w:rsid w:val="009B5629"/>
    <w:rsid w:val="009B57BD"/>
    <w:rsid w:val="009B63A3"/>
    <w:rsid w:val="009B6F40"/>
    <w:rsid w:val="009C0AC3"/>
    <w:rsid w:val="009C38D3"/>
    <w:rsid w:val="009C3E05"/>
    <w:rsid w:val="009C5753"/>
    <w:rsid w:val="009C5EFD"/>
    <w:rsid w:val="009C6252"/>
    <w:rsid w:val="009C62C6"/>
    <w:rsid w:val="009C6372"/>
    <w:rsid w:val="009C6424"/>
    <w:rsid w:val="009C6BE5"/>
    <w:rsid w:val="009C6CF7"/>
    <w:rsid w:val="009C6F75"/>
    <w:rsid w:val="009C7349"/>
    <w:rsid w:val="009C7D50"/>
    <w:rsid w:val="009D0707"/>
    <w:rsid w:val="009D0CE6"/>
    <w:rsid w:val="009D1428"/>
    <w:rsid w:val="009D2BBB"/>
    <w:rsid w:val="009D3B22"/>
    <w:rsid w:val="009D3B27"/>
    <w:rsid w:val="009D4AE4"/>
    <w:rsid w:val="009D5198"/>
    <w:rsid w:val="009D56C9"/>
    <w:rsid w:val="009D7D42"/>
    <w:rsid w:val="009E094D"/>
    <w:rsid w:val="009E0A77"/>
    <w:rsid w:val="009E0BE1"/>
    <w:rsid w:val="009E1034"/>
    <w:rsid w:val="009E1E38"/>
    <w:rsid w:val="009E3B65"/>
    <w:rsid w:val="009E4879"/>
    <w:rsid w:val="009E5C3F"/>
    <w:rsid w:val="009E60DD"/>
    <w:rsid w:val="009E6858"/>
    <w:rsid w:val="009E6D2F"/>
    <w:rsid w:val="009E7A44"/>
    <w:rsid w:val="009F02A3"/>
    <w:rsid w:val="009F25C9"/>
    <w:rsid w:val="009F4AA9"/>
    <w:rsid w:val="009F5740"/>
    <w:rsid w:val="009F5AFB"/>
    <w:rsid w:val="009F6A80"/>
    <w:rsid w:val="009F6E07"/>
    <w:rsid w:val="009F756D"/>
    <w:rsid w:val="009F75A5"/>
    <w:rsid w:val="00A0090D"/>
    <w:rsid w:val="00A00B64"/>
    <w:rsid w:val="00A025B5"/>
    <w:rsid w:val="00A03074"/>
    <w:rsid w:val="00A03B0B"/>
    <w:rsid w:val="00A03E6F"/>
    <w:rsid w:val="00A04A5C"/>
    <w:rsid w:val="00A04BB0"/>
    <w:rsid w:val="00A04D4F"/>
    <w:rsid w:val="00A06519"/>
    <w:rsid w:val="00A06969"/>
    <w:rsid w:val="00A06BBC"/>
    <w:rsid w:val="00A07F1A"/>
    <w:rsid w:val="00A07F1B"/>
    <w:rsid w:val="00A10F00"/>
    <w:rsid w:val="00A120F9"/>
    <w:rsid w:val="00A138FF"/>
    <w:rsid w:val="00A13AD7"/>
    <w:rsid w:val="00A13F8D"/>
    <w:rsid w:val="00A140DF"/>
    <w:rsid w:val="00A14AA5"/>
    <w:rsid w:val="00A15245"/>
    <w:rsid w:val="00A15448"/>
    <w:rsid w:val="00A16418"/>
    <w:rsid w:val="00A200BA"/>
    <w:rsid w:val="00A20C77"/>
    <w:rsid w:val="00A23454"/>
    <w:rsid w:val="00A2416C"/>
    <w:rsid w:val="00A25DCB"/>
    <w:rsid w:val="00A2656F"/>
    <w:rsid w:val="00A2733A"/>
    <w:rsid w:val="00A302F8"/>
    <w:rsid w:val="00A303E9"/>
    <w:rsid w:val="00A32143"/>
    <w:rsid w:val="00A33172"/>
    <w:rsid w:val="00A33601"/>
    <w:rsid w:val="00A33FBA"/>
    <w:rsid w:val="00A3425A"/>
    <w:rsid w:val="00A34502"/>
    <w:rsid w:val="00A34A4C"/>
    <w:rsid w:val="00A34E0B"/>
    <w:rsid w:val="00A36AE5"/>
    <w:rsid w:val="00A36EEE"/>
    <w:rsid w:val="00A37279"/>
    <w:rsid w:val="00A375D1"/>
    <w:rsid w:val="00A4111B"/>
    <w:rsid w:val="00A42BDD"/>
    <w:rsid w:val="00A432A3"/>
    <w:rsid w:val="00A43302"/>
    <w:rsid w:val="00A434A9"/>
    <w:rsid w:val="00A43565"/>
    <w:rsid w:val="00A4404E"/>
    <w:rsid w:val="00A45D9B"/>
    <w:rsid w:val="00A46628"/>
    <w:rsid w:val="00A46BC1"/>
    <w:rsid w:val="00A5118B"/>
    <w:rsid w:val="00A51468"/>
    <w:rsid w:val="00A5191E"/>
    <w:rsid w:val="00A51A11"/>
    <w:rsid w:val="00A51E8E"/>
    <w:rsid w:val="00A53BD1"/>
    <w:rsid w:val="00A543C3"/>
    <w:rsid w:val="00A54F8F"/>
    <w:rsid w:val="00A6044E"/>
    <w:rsid w:val="00A61901"/>
    <w:rsid w:val="00A61E25"/>
    <w:rsid w:val="00A62D14"/>
    <w:rsid w:val="00A6313D"/>
    <w:rsid w:val="00A63EF7"/>
    <w:rsid w:val="00A661DA"/>
    <w:rsid w:val="00A702CD"/>
    <w:rsid w:val="00A70EBC"/>
    <w:rsid w:val="00A71339"/>
    <w:rsid w:val="00A7134B"/>
    <w:rsid w:val="00A72A44"/>
    <w:rsid w:val="00A753B3"/>
    <w:rsid w:val="00A763B5"/>
    <w:rsid w:val="00A80531"/>
    <w:rsid w:val="00A8267C"/>
    <w:rsid w:val="00A8340F"/>
    <w:rsid w:val="00A84663"/>
    <w:rsid w:val="00A84C4A"/>
    <w:rsid w:val="00A85984"/>
    <w:rsid w:val="00A85A13"/>
    <w:rsid w:val="00A85FB3"/>
    <w:rsid w:val="00A86674"/>
    <w:rsid w:val="00A87850"/>
    <w:rsid w:val="00A87B32"/>
    <w:rsid w:val="00A87FD4"/>
    <w:rsid w:val="00A90198"/>
    <w:rsid w:val="00A9168B"/>
    <w:rsid w:val="00A923F3"/>
    <w:rsid w:val="00A930B5"/>
    <w:rsid w:val="00A93C98"/>
    <w:rsid w:val="00A9586F"/>
    <w:rsid w:val="00A96805"/>
    <w:rsid w:val="00AA05D9"/>
    <w:rsid w:val="00AA0C0D"/>
    <w:rsid w:val="00AA1B24"/>
    <w:rsid w:val="00AA1C33"/>
    <w:rsid w:val="00AA25E7"/>
    <w:rsid w:val="00AA2B70"/>
    <w:rsid w:val="00AA2BAD"/>
    <w:rsid w:val="00AA36E3"/>
    <w:rsid w:val="00AA3E7D"/>
    <w:rsid w:val="00AA4266"/>
    <w:rsid w:val="00AA4806"/>
    <w:rsid w:val="00AA5299"/>
    <w:rsid w:val="00AA53DB"/>
    <w:rsid w:val="00AA6472"/>
    <w:rsid w:val="00AA69B9"/>
    <w:rsid w:val="00AA6E3D"/>
    <w:rsid w:val="00AA7280"/>
    <w:rsid w:val="00AA7286"/>
    <w:rsid w:val="00AA766D"/>
    <w:rsid w:val="00AA7755"/>
    <w:rsid w:val="00AA7BD2"/>
    <w:rsid w:val="00AB0130"/>
    <w:rsid w:val="00AB01A9"/>
    <w:rsid w:val="00AB1059"/>
    <w:rsid w:val="00AB14A0"/>
    <w:rsid w:val="00AB1687"/>
    <w:rsid w:val="00AB3064"/>
    <w:rsid w:val="00AB4629"/>
    <w:rsid w:val="00AB4FAD"/>
    <w:rsid w:val="00AB524F"/>
    <w:rsid w:val="00AB716E"/>
    <w:rsid w:val="00AB730B"/>
    <w:rsid w:val="00AC0407"/>
    <w:rsid w:val="00AC1837"/>
    <w:rsid w:val="00AC1A8C"/>
    <w:rsid w:val="00AC2A38"/>
    <w:rsid w:val="00AC2FD0"/>
    <w:rsid w:val="00AC3D68"/>
    <w:rsid w:val="00AC5C8B"/>
    <w:rsid w:val="00AC6DCF"/>
    <w:rsid w:val="00AC744A"/>
    <w:rsid w:val="00AC7E1C"/>
    <w:rsid w:val="00AD052F"/>
    <w:rsid w:val="00AD0611"/>
    <w:rsid w:val="00AD0B21"/>
    <w:rsid w:val="00AD11E6"/>
    <w:rsid w:val="00AD1AFD"/>
    <w:rsid w:val="00AD2022"/>
    <w:rsid w:val="00AD209C"/>
    <w:rsid w:val="00AD2339"/>
    <w:rsid w:val="00AD52AD"/>
    <w:rsid w:val="00AD6A3E"/>
    <w:rsid w:val="00AD6E51"/>
    <w:rsid w:val="00AD6FDC"/>
    <w:rsid w:val="00AE0354"/>
    <w:rsid w:val="00AE1310"/>
    <w:rsid w:val="00AE1F28"/>
    <w:rsid w:val="00AE236E"/>
    <w:rsid w:val="00AE272A"/>
    <w:rsid w:val="00AE2E47"/>
    <w:rsid w:val="00AE7021"/>
    <w:rsid w:val="00AE7B0F"/>
    <w:rsid w:val="00AE7C21"/>
    <w:rsid w:val="00AF06B3"/>
    <w:rsid w:val="00AF33EB"/>
    <w:rsid w:val="00AF3668"/>
    <w:rsid w:val="00AF3B1B"/>
    <w:rsid w:val="00AF5035"/>
    <w:rsid w:val="00AF580B"/>
    <w:rsid w:val="00AF5A07"/>
    <w:rsid w:val="00AF6835"/>
    <w:rsid w:val="00AF6899"/>
    <w:rsid w:val="00AF7AB6"/>
    <w:rsid w:val="00B00437"/>
    <w:rsid w:val="00B0150E"/>
    <w:rsid w:val="00B01551"/>
    <w:rsid w:val="00B015DC"/>
    <w:rsid w:val="00B01A85"/>
    <w:rsid w:val="00B01B19"/>
    <w:rsid w:val="00B02215"/>
    <w:rsid w:val="00B026DA"/>
    <w:rsid w:val="00B0395F"/>
    <w:rsid w:val="00B03D0A"/>
    <w:rsid w:val="00B03D70"/>
    <w:rsid w:val="00B04508"/>
    <w:rsid w:val="00B05D67"/>
    <w:rsid w:val="00B06271"/>
    <w:rsid w:val="00B07058"/>
    <w:rsid w:val="00B0769B"/>
    <w:rsid w:val="00B10CFB"/>
    <w:rsid w:val="00B12CC4"/>
    <w:rsid w:val="00B1417B"/>
    <w:rsid w:val="00B14784"/>
    <w:rsid w:val="00B15ED6"/>
    <w:rsid w:val="00B16C49"/>
    <w:rsid w:val="00B16D77"/>
    <w:rsid w:val="00B20B62"/>
    <w:rsid w:val="00B21132"/>
    <w:rsid w:val="00B22198"/>
    <w:rsid w:val="00B23235"/>
    <w:rsid w:val="00B23AC3"/>
    <w:rsid w:val="00B23D90"/>
    <w:rsid w:val="00B25F1B"/>
    <w:rsid w:val="00B25FAF"/>
    <w:rsid w:val="00B26BA3"/>
    <w:rsid w:val="00B2742C"/>
    <w:rsid w:val="00B31B90"/>
    <w:rsid w:val="00B3268E"/>
    <w:rsid w:val="00B32E00"/>
    <w:rsid w:val="00B34350"/>
    <w:rsid w:val="00B35871"/>
    <w:rsid w:val="00B36339"/>
    <w:rsid w:val="00B36AC2"/>
    <w:rsid w:val="00B36C68"/>
    <w:rsid w:val="00B36EF6"/>
    <w:rsid w:val="00B370DC"/>
    <w:rsid w:val="00B37330"/>
    <w:rsid w:val="00B400DB"/>
    <w:rsid w:val="00B4017A"/>
    <w:rsid w:val="00B404BD"/>
    <w:rsid w:val="00B40CDF"/>
    <w:rsid w:val="00B41934"/>
    <w:rsid w:val="00B42FE8"/>
    <w:rsid w:val="00B44E6D"/>
    <w:rsid w:val="00B46696"/>
    <w:rsid w:val="00B46A34"/>
    <w:rsid w:val="00B50E31"/>
    <w:rsid w:val="00B51876"/>
    <w:rsid w:val="00B51DEB"/>
    <w:rsid w:val="00B51FFE"/>
    <w:rsid w:val="00B52DF6"/>
    <w:rsid w:val="00B53258"/>
    <w:rsid w:val="00B54288"/>
    <w:rsid w:val="00B55676"/>
    <w:rsid w:val="00B55FC6"/>
    <w:rsid w:val="00B56053"/>
    <w:rsid w:val="00B567E2"/>
    <w:rsid w:val="00B6124C"/>
    <w:rsid w:val="00B61CDF"/>
    <w:rsid w:val="00B61D60"/>
    <w:rsid w:val="00B62F63"/>
    <w:rsid w:val="00B64079"/>
    <w:rsid w:val="00B65C35"/>
    <w:rsid w:val="00B65D7B"/>
    <w:rsid w:val="00B65DDF"/>
    <w:rsid w:val="00B66B48"/>
    <w:rsid w:val="00B67446"/>
    <w:rsid w:val="00B67533"/>
    <w:rsid w:val="00B7139F"/>
    <w:rsid w:val="00B71833"/>
    <w:rsid w:val="00B72401"/>
    <w:rsid w:val="00B73890"/>
    <w:rsid w:val="00B74BB3"/>
    <w:rsid w:val="00B74ED8"/>
    <w:rsid w:val="00B74EEF"/>
    <w:rsid w:val="00B76FAE"/>
    <w:rsid w:val="00B778F3"/>
    <w:rsid w:val="00B81B63"/>
    <w:rsid w:val="00B81EFB"/>
    <w:rsid w:val="00B81F18"/>
    <w:rsid w:val="00B83AAB"/>
    <w:rsid w:val="00B83B3C"/>
    <w:rsid w:val="00B83B4F"/>
    <w:rsid w:val="00B847C1"/>
    <w:rsid w:val="00B84A38"/>
    <w:rsid w:val="00B85BB6"/>
    <w:rsid w:val="00B86D38"/>
    <w:rsid w:val="00B918DD"/>
    <w:rsid w:val="00B91B09"/>
    <w:rsid w:val="00B92754"/>
    <w:rsid w:val="00B935C1"/>
    <w:rsid w:val="00B94237"/>
    <w:rsid w:val="00B9492C"/>
    <w:rsid w:val="00B94CF0"/>
    <w:rsid w:val="00B956DA"/>
    <w:rsid w:val="00B96B95"/>
    <w:rsid w:val="00BA0021"/>
    <w:rsid w:val="00BA1564"/>
    <w:rsid w:val="00BA19C0"/>
    <w:rsid w:val="00BA259B"/>
    <w:rsid w:val="00BA2A3B"/>
    <w:rsid w:val="00BA2C56"/>
    <w:rsid w:val="00BA3D6E"/>
    <w:rsid w:val="00BA40D3"/>
    <w:rsid w:val="00BA48F9"/>
    <w:rsid w:val="00BA4D65"/>
    <w:rsid w:val="00BA6DEB"/>
    <w:rsid w:val="00BB0378"/>
    <w:rsid w:val="00BB261F"/>
    <w:rsid w:val="00BB343E"/>
    <w:rsid w:val="00BB4543"/>
    <w:rsid w:val="00BB4ABB"/>
    <w:rsid w:val="00BB5548"/>
    <w:rsid w:val="00BB592E"/>
    <w:rsid w:val="00BB69DB"/>
    <w:rsid w:val="00BB6BD9"/>
    <w:rsid w:val="00BB7798"/>
    <w:rsid w:val="00BC1DBE"/>
    <w:rsid w:val="00BC222E"/>
    <w:rsid w:val="00BC23F7"/>
    <w:rsid w:val="00BC3E39"/>
    <w:rsid w:val="00BC54B7"/>
    <w:rsid w:val="00BC6E16"/>
    <w:rsid w:val="00BD018E"/>
    <w:rsid w:val="00BD16B9"/>
    <w:rsid w:val="00BD26CE"/>
    <w:rsid w:val="00BD36CC"/>
    <w:rsid w:val="00BD47B7"/>
    <w:rsid w:val="00BD4A1C"/>
    <w:rsid w:val="00BD4B14"/>
    <w:rsid w:val="00BD4B95"/>
    <w:rsid w:val="00BD560B"/>
    <w:rsid w:val="00BD5C46"/>
    <w:rsid w:val="00BD708B"/>
    <w:rsid w:val="00BD7988"/>
    <w:rsid w:val="00BE1153"/>
    <w:rsid w:val="00BE152B"/>
    <w:rsid w:val="00BE1E58"/>
    <w:rsid w:val="00BE33D1"/>
    <w:rsid w:val="00BE3708"/>
    <w:rsid w:val="00BE38FF"/>
    <w:rsid w:val="00BE4128"/>
    <w:rsid w:val="00BE48AD"/>
    <w:rsid w:val="00BE5D70"/>
    <w:rsid w:val="00BE6140"/>
    <w:rsid w:val="00BE6B45"/>
    <w:rsid w:val="00BE78D1"/>
    <w:rsid w:val="00BF1022"/>
    <w:rsid w:val="00BF288E"/>
    <w:rsid w:val="00BF3271"/>
    <w:rsid w:val="00BF5672"/>
    <w:rsid w:val="00BF6C11"/>
    <w:rsid w:val="00BF6D94"/>
    <w:rsid w:val="00BF7443"/>
    <w:rsid w:val="00C029E9"/>
    <w:rsid w:val="00C02A20"/>
    <w:rsid w:val="00C032DB"/>
    <w:rsid w:val="00C03A6C"/>
    <w:rsid w:val="00C03F0B"/>
    <w:rsid w:val="00C04479"/>
    <w:rsid w:val="00C04B38"/>
    <w:rsid w:val="00C04FF8"/>
    <w:rsid w:val="00C05B36"/>
    <w:rsid w:val="00C0607D"/>
    <w:rsid w:val="00C07364"/>
    <w:rsid w:val="00C07E83"/>
    <w:rsid w:val="00C106ED"/>
    <w:rsid w:val="00C11DFC"/>
    <w:rsid w:val="00C1220D"/>
    <w:rsid w:val="00C13DF2"/>
    <w:rsid w:val="00C14C7F"/>
    <w:rsid w:val="00C152E0"/>
    <w:rsid w:val="00C16667"/>
    <w:rsid w:val="00C16AAD"/>
    <w:rsid w:val="00C1723A"/>
    <w:rsid w:val="00C17E5D"/>
    <w:rsid w:val="00C2000D"/>
    <w:rsid w:val="00C223B5"/>
    <w:rsid w:val="00C22716"/>
    <w:rsid w:val="00C22DCD"/>
    <w:rsid w:val="00C23732"/>
    <w:rsid w:val="00C2391C"/>
    <w:rsid w:val="00C244B0"/>
    <w:rsid w:val="00C248B0"/>
    <w:rsid w:val="00C24FA4"/>
    <w:rsid w:val="00C259CB"/>
    <w:rsid w:val="00C26084"/>
    <w:rsid w:val="00C26863"/>
    <w:rsid w:val="00C27A7A"/>
    <w:rsid w:val="00C27E98"/>
    <w:rsid w:val="00C3114D"/>
    <w:rsid w:val="00C321D5"/>
    <w:rsid w:val="00C3285F"/>
    <w:rsid w:val="00C33434"/>
    <w:rsid w:val="00C33516"/>
    <w:rsid w:val="00C357F6"/>
    <w:rsid w:val="00C35A89"/>
    <w:rsid w:val="00C3651C"/>
    <w:rsid w:val="00C36B2A"/>
    <w:rsid w:val="00C37167"/>
    <w:rsid w:val="00C37D25"/>
    <w:rsid w:val="00C43320"/>
    <w:rsid w:val="00C43C67"/>
    <w:rsid w:val="00C5098E"/>
    <w:rsid w:val="00C50E9A"/>
    <w:rsid w:val="00C533F2"/>
    <w:rsid w:val="00C54266"/>
    <w:rsid w:val="00C56145"/>
    <w:rsid w:val="00C56435"/>
    <w:rsid w:val="00C575C9"/>
    <w:rsid w:val="00C60875"/>
    <w:rsid w:val="00C62960"/>
    <w:rsid w:val="00C6361D"/>
    <w:rsid w:val="00C63E83"/>
    <w:rsid w:val="00C6424B"/>
    <w:rsid w:val="00C64397"/>
    <w:rsid w:val="00C65A9D"/>
    <w:rsid w:val="00C665D4"/>
    <w:rsid w:val="00C67484"/>
    <w:rsid w:val="00C67CF3"/>
    <w:rsid w:val="00C71789"/>
    <w:rsid w:val="00C717E1"/>
    <w:rsid w:val="00C71C9F"/>
    <w:rsid w:val="00C72C12"/>
    <w:rsid w:val="00C72C50"/>
    <w:rsid w:val="00C72D21"/>
    <w:rsid w:val="00C73F4C"/>
    <w:rsid w:val="00C748E6"/>
    <w:rsid w:val="00C74B4A"/>
    <w:rsid w:val="00C7573A"/>
    <w:rsid w:val="00C75F76"/>
    <w:rsid w:val="00C76DFE"/>
    <w:rsid w:val="00C80E00"/>
    <w:rsid w:val="00C822CA"/>
    <w:rsid w:val="00C829A0"/>
    <w:rsid w:val="00C84DEC"/>
    <w:rsid w:val="00C85370"/>
    <w:rsid w:val="00C8647E"/>
    <w:rsid w:val="00C86B7F"/>
    <w:rsid w:val="00C876AC"/>
    <w:rsid w:val="00C877DE"/>
    <w:rsid w:val="00C9050C"/>
    <w:rsid w:val="00C90605"/>
    <w:rsid w:val="00C91F35"/>
    <w:rsid w:val="00C91F80"/>
    <w:rsid w:val="00C923DF"/>
    <w:rsid w:val="00C92865"/>
    <w:rsid w:val="00C92DA8"/>
    <w:rsid w:val="00C9321B"/>
    <w:rsid w:val="00C94A7F"/>
    <w:rsid w:val="00C94BB9"/>
    <w:rsid w:val="00C9518C"/>
    <w:rsid w:val="00C95FD7"/>
    <w:rsid w:val="00C966C7"/>
    <w:rsid w:val="00C96BBD"/>
    <w:rsid w:val="00CA035D"/>
    <w:rsid w:val="00CA2836"/>
    <w:rsid w:val="00CA2E79"/>
    <w:rsid w:val="00CA3959"/>
    <w:rsid w:val="00CA4362"/>
    <w:rsid w:val="00CA44D9"/>
    <w:rsid w:val="00CA502E"/>
    <w:rsid w:val="00CA5DBA"/>
    <w:rsid w:val="00CB0310"/>
    <w:rsid w:val="00CB0B2F"/>
    <w:rsid w:val="00CB13E3"/>
    <w:rsid w:val="00CB1CCC"/>
    <w:rsid w:val="00CB2126"/>
    <w:rsid w:val="00CB3CB4"/>
    <w:rsid w:val="00CB4EB5"/>
    <w:rsid w:val="00CB4FD8"/>
    <w:rsid w:val="00CB64F1"/>
    <w:rsid w:val="00CB6788"/>
    <w:rsid w:val="00CC0638"/>
    <w:rsid w:val="00CC1112"/>
    <w:rsid w:val="00CC177B"/>
    <w:rsid w:val="00CC21AB"/>
    <w:rsid w:val="00CC2AC0"/>
    <w:rsid w:val="00CC2D7B"/>
    <w:rsid w:val="00CC5106"/>
    <w:rsid w:val="00CC5640"/>
    <w:rsid w:val="00CC7031"/>
    <w:rsid w:val="00CC7666"/>
    <w:rsid w:val="00CC7B23"/>
    <w:rsid w:val="00CD083F"/>
    <w:rsid w:val="00CD0C91"/>
    <w:rsid w:val="00CD1496"/>
    <w:rsid w:val="00CD1C60"/>
    <w:rsid w:val="00CD2699"/>
    <w:rsid w:val="00CD3001"/>
    <w:rsid w:val="00CD3168"/>
    <w:rsid w:val="00CD327F"/>
    <w:rsid w:val="00CD44B9"/>
    <w:rsid w:val="00CD4E26"/>
    <w:rsid w:val="00CD4F02"/>
    <w:rsid w:val="00CD5618"/>
    <w:rsid w:val="00CD72D4"/>
    <w:rsid w:val="00CD7534"/>
    <w:rsid w:val="00CE048A"/>
    <w:rsid w:val="00CE08D9"/>
    <w:rsid w:val="00CE1E0C"/>
    <w:rsid w:val="00CE26CB"/>
    <w:rsid w:val="00CE28B4"/>
    <w:rsid w:val="00CE3793"/>
    <w:rsid w:val="00CE38E7"/>
    <w:rsid w:val="00CE4006"/>
    <w:rsid w:val="00CE4601"/>
    <w:rsid w:val="00CE5270"/>
    <w:rsid w:val="00CE60E2"/>
    <w:rsid w:val="00CE7106"/>
    <w:rsid w:val="00CF139D"/>
    <w:rsid w:val="00CF2302"/>
    <w:rsid w:val="00CF26A3"/>
    <w:rsid w:val="00CF2904"/>
    <w:rsid w:val="00CF4173"/>
    <w:rsid w:val="00CF471B"/>
    <w:rsid w:val="00CF4B44"/>
    <w:rsid w:val="00CF4C19"/>
    <w:rsid w:val="00CF4C84"/>
    <w:rsid w:val="00CF522B"/>
    <w:rsid w:val="00CF539E"/>
    <w:rsid w:val="00CF5789"/>
    <w:rsid w:val="00CF6497"/>
    <w:rsid w:val="00CF6DF8"/>
    <w:rsid w:val="00CF72A7"/>
    <w:rsid w:val="00CF79EA"/>
    <w:rsid w:val="00D00B50"/>
    <w:rsid w:val="00D01003"/>
    <w:rsid w:val="00D01406"/>
    <w:rsid w:val="00D018D7"/>
    <w:rsid w:val="00D0201C"/>
    <w:rsid w:val="00D02A8A"/>
    <w:rsid w:val="00D02EDF"/>
    <w:rsid w:val="00D02F3D"/>
    <w:rsid w:val="00D0369B"/>
    <w:rsid w:val="00D03C0A"/>
    <w:rsid w:val="00D04E21"/>
    <w:rsid w:val="00D05756"/>
    <w:rsid w:val="00D06989"/>
    <w:rsid w:val="00D06B8E"/>
    <w:rsid w:val="00D0798F"/>
    <w:rsid w:val="00D07B92"/>
    <w:rsid w:val="00D1021D"/>
    <w:rsid w:val="00D1034D"/>
    <w:rsid w:val="00D10A0A"/>
    <w:rsid w:val="00D10C09"/>
    <w:rsid w:val="00D11652"/>
    <w:rsid w:val="00D137DB"/>
    <w:rsid w:val="00D15761"/>
    <w:rsid w:val="00D1581D"/>
    <w:rsid w:val="00D16DAA"/>
    <w:rsid w:val="00D1733B"/>
    <w:rsid w:val="00D179AF"/>
    <w:rsid w:val="00D17B7C"/>
    <w:rsid w:val="00D17F6A"/>
    <w:rsid w:val="00D23A28"/>
    <w:rsid w:val="00D23EBA"/>
    <w:rsid w:val="00D23FC4"/>
    <w:rsid w:val="00D24F1D"/>
    <w:rsid w:val="00D25BD6"/>
    <w:rsid w:val="00D26BE6"/>
    <w:rsid w:val="00D275FB"/>
    <w:rsid w:val="00D27BC6"/>
    <w:rsid w:val="00D3065D"/>
    <w:rsid w:val="00D31080"/>
    <w:rsid w:val="00D31326"/>
    <w:rsid w:val="00D31CE5"/>
    <w:rsid w:val="00D322DB"/>
    <w:rsid w:val="00D3297D"/>
    <w:rsid w:val="00D32AC1"/>
    <w:rsid w:val="00D32BAB"/>
    <w:rsid w:val="00D33709"/>
    <w:rsid w:val="00D34569"/>
    <w:rsid w:val="00D35184"/>
    <w:rsid w:val="00D35248"/>
    <w:rsid w:val="00D357E8"/>
    <w:rsid w:val="00D36414"/>
    <w:rsid w:val="00D3684B"/>
    <w:rsid w:val="00D37320"/>
    <w:rsid w:val="00D40278"/>
    <w:rsid w:val="00D404A7"/>
    <w:rsid w:val="00D40AA9"/>
    <w:rsid w:val="00D40DF2"/>
    <w:rsid w:val="00D42498"/>
    <w:rsid w:val="00D436AC"/>
    <w:rsid w:val="00D43CF2"/>
    <w:rsid w:val="00D45311"/>
    <w:rsid w:val="00D4537C"/>
    <w:rsid w:val="00D460A2"/>
    <w:rsid w:val="00D469C0"/>
    <w:rsid w:val="00D46FEE"/>
    <w:rsid w:val="00D477B8"/>
    <w:rsid w:val="00D5222B"/>
    <w:rsid w:val="00D52CBA"/>
    <w:rsid w:val="00D53D9A"/>
    <w:rsid w:val="00D54366"/>
    <w:rsid w:val="00D54CB7"/>
    <w:rsid w:val="00D56A46"/>
    <w:rsid w:val="00D57462"/>
    <w:rsid w:val="00D57BB4"/>
    <w:rsid w:val="00D60864"/>
    <w:rsid w:val="00D61002"/>
    <w:rsid w:val="00D61738"/>
    <w:rsid w:val="00D6174F"/>
    <w:rsid w:val="00D61818"/>
    <w:rsid w:val="00D63E92"/>
    <w:rsid w:val="00D6404D"/>
    <w:rsid w:val="00D6551B"/>
    <w:rsid w:val="00D65996"/>
    <w:rsid w:val="00D65EA8"/>
    <w:rsid w:val="00D67585"/>
    <w:rsid w:val="00D7031B"/>
    <w:rsid w:val="00D710D0"/>
    <w:rsid w:val="00D73FCD"/>
    <w:rsid w:val="00D76093"/>
    <w:rsid w:val="00D764AE"/>
    <w:rsid w:val="00D76BCB"/>
    <w:rsid w:val="00D76DBC"/>
    <w:rsid w:val="00D7713F"/>
    <w:rsid w:val="00D775EA"/>
    <w:rsid w:val="00D77729"/>
    <w:rsid w:val="00D77C38"/>
    <w:rsid w:val="00D80D97"/>
    <w:rsid w:val="00D82017"/>
    <w:rsid w:val="00D83A08"/>
    <w:rsid w:val="00D83F8D"/>
    <w:rsid w:val="00D873F7"/>
    <w:rsid w:val="00D902BA"/>
    <w:rsid w:val="00D90478"/>
    <w:rsid w:val="00D90DA1"/>
    <w:rsid w:val="00D90FD7"/>
    <w:rsid w:val="00D92E94"/>
    <w:rsid w:val="00D95D26"/>
    <w:rsid w:val="00D960F4"/>
    <w:rsid w:val="00D96137"/>
    <w:rsid w:val="00DA01BE"/>
    <w:rsid w:val="00DA02D6"/>
    <w:rsid w:val="00DA2C4A"/>
    <w:rsid w:val="00DA2DDD"/>
    <w:rsid w:val="00DA384F"/>
    <w:rsid w:val="00DA465B"/>
    <w:rsid w:val="00DA561A"/>
    <w:rsid w:val="00DA7088"/>
    <w:rsid w:val="00DA731B"/>
    <w:rsid w:val="00DA79C3"/>
    <w:rsid w:val="00DB0443"/>
    <w:rsid w:val="00DB1D7B"/>
    <w:rsid w:val="00DB1E31"/>
    <w:rsid w:val="00DB2311"/>
    <w:rsid w:val="00DB2E69"/>
    <w:rsid w:val="00DB3016"/>
    <w:rsid w:val="00DB30AB"/>
    <w:rsid w:val="00DB4473"/>
    <w:rsid w:val="00DB4C3B"/>
    <w:rsid w:val="00DB558E"/>
    <w:rsid w:val="00DB5823"/>
    <w:rsid w:val="00DB7CCD"/>
    <w:rsid w:val="00DC0AA7"/>
    <w:rsid w:val="00DC0F4E"/>
    <w:rsid w:val="00DC10E5"/>
    <w:rsid w:val="00DC1B64"/>
    <w:rsid w:val="00DC1CDA"/>
    <w:rsid w:val="00DC2243"/>
    <w:rsid w:val="00DC2CFF"/>
    <w:rsid w:val="00DC2D31"/>
    <w:rsid w:val="00DC4AE5"/>
    <w:rsid w:val="00DC52C4"/>
    <w:rsid w:val="00DC66A4"/>
    <w:rsid w:val="00DC6877"/>
    <w:rsid w:val="00DC7BFF"/>
    <w:rsid w:val="00DD0236"/>
    <w:rsid w:val="00DD0576"/>
    <w:rsid w:val="00DD05B7"/>
    <w:rsid w:val="00DD1084"/>
    <w:rsid w:val="00DD3841"/>
    <w:rsid w:val="00DD45C9"/>
    <w:rsid w:val="00DD50D3"/>
    <w:rsid w:val="00DD708F"/>
    <w:rsid w:val="00DD7B5F"/>
    <w:rsid w:val="00DE2702"/>
    <w:rsid w:val="00DE309A"/>
    <w:rsid w:val="00DE33D0"/>
    <w:rsid w:val="00DE53DB"/>
    <w:rsid w:val="00DE56EC"/>
    <w:rsid w:val="00DE5DF9"/>
    <w:rsid w:val="00DE60A2"/>
    <w:rsid w:val="00DE6AF0"/>
    <w:rsid w:val="00DE7CED"/>
    <w:rsid w:val="00DE7EA9"/>
    <w:rsid w:val="00DF0789"/>
    <w:rsid w:val="00DF0F85"/>
    <w:rsid w:val="00DF18B3"/>
    <w:rsid w:val="00DF2C95"/>
    <w:rsid w:val="00DF2F88"/>
    <w:rsid w:val="00DF42E4"/>
    <w:rsid w:val="00DF5E32"/>
    <w:rsid w:val="00DF7B8F"/>
    <w:rsid w:val="00DF7CF6"/>
    <w:rsid w:val="00DF7F24"/>
    <w:rsid w:val="00E00079"/>
    <w:rsid w:val="00E00820"/>
    <w:rsid w:val="00E02FEB"/>
    <w:rsid w:val="00E03C62"/>
    <w:rsid w:val="00E067BD"/>
    <w:rsid w:val="00E075E2"/>
    <w:rsid w:val="00E105BE"/>
    <w:rsid w:val="00E105CF"/>
    <w:rsid w:val="00E11CCF"/>
    <w:rsid w:val="00E12285"/>
    <w:rsid w:val="00E1255D"/>
    <w:rsid w:val="00E1344C"/>
    <w:rsid w:val="00E13AAD"/>
    <w:rsid w:val="00E14604"/>
    <w:rsid w:val="00E17562"/>
    <w:rsid w:val="00E20C51"/>
    <w:rsid w:val="00E21391"/>
    <w:rsid w:val="00E222BA"/>
    <w:rsid w:val="00E2243A"/>
    <w:rsid w:val="00E22F12"/>
    <w:rsid w:val="00E24E3B"/>
    <w:rsid w:val="00E24EBE"/>
    <w:rsid w:val="00E2667E"/>
    <w:rsid w:val="00E266AE"/>
    <w:rsid w:val="00E27DFD"/>
    <w:rsid w:val="00E30884"/>
    <w:rsid w:val="00E310D4"/>
    <w:rsid w:val="00E31644"/>
    <w:rsid w:val="00E31BDB"/>
    <w:rsid w:val="00E32376"/>
    <w:rsid w:val="00E32752"/>
    <w:rsid w:val="00E34155"/>
    <w:rsid w:val="00E37E8D"/>
    <w:rsid w:val="00E408C0"/>
    <w:rsid w:val="00E4196C"/>
    <w:rsid w:val="00E42B7B"/>
    <w:rsid w:val="00E42FD5"/>
    <w:rsid w:val="00E43826"/>
    <w:rsid w:val="00E4499B"/>
    <w:rsid w:val="00E45015"/>
    <w:rsid w:val="00E500ED"/>
    <w:rsid w:val="00E5108B"/>
    <w:rsid w:val="00E522F5"/>
    <w:rsid w:val="00E53356"/>
    <w:rsid w:val="00E53473"/>
    <w:rsid w:val="00E537DA"/>
    <w:rsid w:val="00E53BEE"/>
    <w:rsid w:val="00E553E8"/>
    <w:rsid w:val="00E55862"/>
    <w:rsid w:val="00E55B21"/>
    <w:rsid w:val="00E55C98"/>
    <w:rsid w:val="00E56F4E"/>
    <w:rsid w:val="00E5770C"/>
    <w:rsid w:val="00E57975"/>
    <w:rsid w:val="00E57CF4"/>
    <w:rsid w:val="00E57E90"/>
    <w:rsid w:val="00E61CCC"/>
    <w:rsid w:val="00E63B62"/>
    <w:rsid w:val="00E63D07"/>
    <w:rsid w:val="00E652E3"/>
    <w:rsid w:val="00E65C89"/>
    <w:rsid w:val="00E65C98"/>
    <w:rsid w:val="00E67677"/>
    <w:rsid w:val="00E67BCC"/>
    <w:rsid w:val="00E67DE4"/>
    <w:rsid w:val="00E71111"/>
    <w:rsid w:val="00E7124B"/>
    <w:rsid w:val="00E71CCA"/>
    <w:rsid w:val="00E71D74"/>
    <w:rsid w:val="00E7296D"/>
    <w:rsid w:val="00E7574B"/>
    <w:rsid w:val="00E75825"/>
    <w:rsid w:val="00E75CD6"/>
    <w:rsid w:val="00E80957"/>
    <w:rsid w:val="00E80C09"/>
    <w:rsid w:val="00E81D9B"/>
    <w:rsid w:val="00E821A6"/>
    <w:rsid w:val="00E825BD"/>
    <w:rsid w:val="00E83A34"/>
    <w:rsid w:val="00E844CD"/>
    <w:rsid w:val="00E85239"/>
    <w:rsid w:val="00E854CB"/>
    <w:rsid w:val="00E85697"/>
    <w:rsid w:val="00E87291"/>
    <w:rsid w:val="00E90842"/>
    <w:rsid w:val="00E91030"/>
    <w:rsid w:val="00E9168B"/>
    <w:rsid w:val="00E916C3"/>
    <w:rsid w:val="00E9187C"/>
    <w:rsid w:val="00E93389"/>
    <w:rsid w:val="00E93977"/>
    <w:rsid w:val="00E94162"/>
    <w:rsid w:val="00E94425"/>
    <w:rsid w:val="00E94B63"/>
    <w:rsid w:val="00E94D5B"/>
    <w:rsid w:val="00E95A97"/>
    <w:rsid w:val="00E965FD"/>
    <w:rsid w:val="00E969CB"/>
    <w:rsid w:val="00E979A5"/>
    <w:rsid w:val="00EA0F02"/>
    <w:rsid w:val="00EA1246"/>
    <w:rsid w:val="00EA3E7F"/>
    <w:rsid w:val="00EA3EC7"/>
    <w:rsid w:val="00EA49FE"/>
    <w:rsid w:val="00EA5C9F"/>
    <w:rsid w:val="00EA626F"/>
    <w:rsid w:val="00EB03B7"/>
    <w:rsid w:val="00EB0835"/>
    <w:rsid w:val="00EB0989"/>
    <w:rsid w:val="00EB0EF0"/>
    <w:rsid w:val="00EB3E01"/>
    <w:rsid w:val="00EB3E02"/>
    <w:rsid w:val="00EB47E4"/>
    <w:rsid w:val="00EB5318"/>
    <w:rsid w:val="00EB556E"/>
    <w:rsid w:val="00EB5B35"/>
    <w:rsid w:val="00EB6101"/>
    <w:rsid w:val="00EB6F88"/>
    <w:rsid w:val="00EC040D"/>
    <w:rsid w:val="00EC2A7E"/>
    <w:rsid w:val="00EC5799"/>
    <w:rsid w:val="00EC6142"/>
    <w:rsid w:val="00ED031E"/>
    <w:rsid w:val="00ED0CED"/>
    <w:rsid w:val="00ED1C81"/>
    <w:rsid w:val="00ED204B"/>
    <w:rsid w:val="00ED2332"/>
    <w:rsid w:val="00ED23FE"/>
    <w:rsid w:val="00ED3B80"/>
    <w:rsid w:val="00ED4359"/>
    <w:rsid w:val="00ED47A3"/>
    <w:rsid w:val="00ED511A"/>
    <w:rsid w:val="00ED5286"/>
    <w:rsid w:val="00ED5534"/>
    <w:rsid w:val="00ED6D05"/>
    <w:rsid w:val="00EE2989"/>
    <w:rsid w:val="00EE3CB6"/>
    <w:rsid w:val="00EE5783"/>
    <w:rsid w:val="00EE5970"/>
    <w:rsid w:val="00EE64DF"/>
    <w:rsid w:val="00EE7F81"/>
    <w:rsid w:val="00EF0512"/>
    <w:rsid w:val="00EF2DD3"/>
    <w:rsid w:val="00EF37C7"/>
    <w:rsid w:val="00EF388A"/>
    <w:rsid w:val="00EF3D5B"/>
    <w:rsid w:val="00EF474E"/>
    <w:rsid w:val="00EF478E"/>
    <w:rsid w:val="00EF61F8"/>
    <w:rsid w:val="00F001DC"/>
    <w:rsid w:val="00F00B02"/>
    <w:rsid w:val="00F00B55"/>
    <w:rsid w:val="00F00E14"/>
    <w:rsid w:val="00F02155"/>
    <w:rsid w:val="00F02C92"/>
    <w:rsid w:val="00F05C81"/>
    <w:rsid w:val="00F05F16"/>
    <w:rsid w:val="00F068EA"/>
    <w:rsid w:val="00F10BCA"/>
    <w:rsid w:val="00F11786"/>
    <w:rsid w:val="00F12696"/>
    <w:rsid w:val="00F12BB9"/>
    <w:rsid w:val="00F13713"/>
    <w:rsid w:val="00F13EF7"/>
    <w:rsid w:val="00F1411A"/>
    <w:rsid w:val="00F145DF"/>
    <w:rsid w:val="00F16BDA"/>
    <w:rsid w:val="00F16C0E"/>
    <w:rsid w:val="00F21E27"/>
    <w:rsid w:val="00F223FD"/>
    <w:rsid w:val="00F23BAE"/>
    <w:rsid w:val="00F24181"/>
    <w:rsid w:val="00F241C6"/>
    <w:rsid w:val="00F24FBD"/>
    <w:rsid w:val="00F25458"/>
    <w:rsid w:val="00F27624"/>
    <w:rsid w:val="00F3178C"/>
    <w:rsid w:val="00F31ECF"/>
    <w:rsid w:val="00F323E0"/>
    <w:rsid w:val="00F32A02"/>
    <w:rsid w:val="00F33026"/>
    <w:rsid w:val="00F3363D"/>
    <w:rsid w:val="00F34909"/>
    <w:rsid w:val="00F35844"/>
    <w:rsid w:val="00F35C31"/>
    <w:rsid w:val="00F363C7"/>
    <w:rsid w:val="00F37A20"/>
    <w:rsid w:val="00F41571"/>
    <w:rsid w:val="00F41696"/>
    <w:rsid w:val="00F41AFF"/>
    <w:rsid w:val="00F4223F"/>
    <w:rsid w:val="00F433BB"/>
    <w:rsid w:val="00F446FB"/>
    <w:rsid w:val="00F4521A"/>
    <w:rsid w:val="00F4608B"/>
    <w:rsid w:val="00F46DD6"/>
    <w:rsid w:val="00F46DD8"/>
    <w:rsid w:val="00F51888"/>
    <w:rsid w:val="00F5481B"/>
    <w:rsid w:val="00F5584D"/>
    <w:rsid w:val="00F5666A"/>
    <w:rsid w:val="00F57F91"/>
    <w:rsid w:val="00F60DB4"/>
    <w:rsid w:val="00F62258"/>
    <w:rsid w:val="00F6318D"/>
    <w:rsid w:val="00F63243"/>
    <w:rsid w:val="00F647D3"/>
    <w:rsid w:val="00F6495E"/>
    <w:rsid w:val="00F64AA7"/>
    <w:rsid w:val="00F65030"/>
    <w:rsid w:val="00F656EF"/>
    <w:rsid w:val="00F660DF"/>
    <w:rsid w:val="00F66219"/>
    <w:rsid w:val="00F664F6"/>
    <w:rsid w:val="00F707C9"/>
    <w:rsid w:val="00F70C2A"/>
    <w:rsid w:val="00F719AA"/>
    <w:rsid w:val="00F72616"/>
    <w:rsid w:val="00F726A7"/>
    <w:rsid w:val="00F72888"/>
    <w:rsid w:val="00F737CD"/>
    <w:rsid w:val="00F74424"/>
    <w:rsid w:val="00F74D28"/>
    <w:rsid w:val="00F75524"/>
    <w:rsid w:val="00F75BE8"/>
    <w:rsid w:val="00F76069"/>
    <w:rsid w:val="00F76809"/>
    <w:rsid w:val="00F807D3"/>
    <w:rsid w:val="00F812A3"/>
    <w:rsid w:val="00F823B7"/>
    <w:rsid w:val="00F82769"/>
    <w:rsid w:val="00F833CB"/>
    <w:rsid w:val="00F833F1"/>
    <w:rsid w:val="00F84D28"/>
    <w:rsid w:val="00F85455"/>
    <w:rsid w:val="00F85D8E"/>
    <w:rsid w:val="00F86155"/>
    <w:rsid w:val="00F876F6"/>
    <w:rsid w:val="00F87D6C"/>
    <w:rsid w:val="00F87EAF"/>
    <w:rsid w:val="00F90232"/>
    <w:rsid w:val="00F9071B"/>
    <w:rsid w:val="00F91AE3"/>
    <w:rsid w:val="00F91C5F"/>
    <w:rsid w:val="00F93B28"/>
    <w:rsid w:val="00F941EA"/>
    <w:rsid w:val="00F95BC2"/>
    <w:rsid w:val="00F960DB"/>
    <w:rsid w:val="00F966A8"/>
    <w:rsid w:val="00F97120"/>
    <w:rsid w:val="00FA0709"/>
    <w:rsid w:val="00FA148F"/>
    <w:rsid w:val="00FA165D"/>
    <w:rsid w:val="00FA1DEF"/>
    <w:rsid w:val="00FA1F64"/>
    <w:rsid w:val="00FA37ED"/>
    <w:rsid w:val="00FA6F32"/>
    <w:rsid w:val="00FB01CD"/>
    <w:rsid w:val="00FB0610"/>
    <w:rsid w:val="00FB1863"/>
    <w:rsid w:val="00FB25B2"/>
    <w:rsid w:val="00FB2A70"/>
    <w:rsid w:val="00FB2DE4"/>
    <w:rsid w:val="00FB385D"/>
    <w:rsid w:val="00FB464D"/>
    <w:rsid w:val="00FB47D5"/>
    <w:rsid w:val="00FB4E40"/>
    <w:rsid w:val="00FB51C4"/>
    <w:rsid w:val="00FB6111"/>
    <w:rsid w:val="00FB6CF6"/>
    <w:rsid w:val="00FB73C3"/>
    <w:rsid w:val="00FB746B"/>
    <w:rsid w:val="00FB765C"/>
    <w:rsid w:val="00FB78C8"/>
    <w:rsid w:val="00FB792E"/>
    <w:rsid w:val="00FB7F25"/>
    <w:rsid w:val="00FC1051"/>
    <w:rsid w:val="00FC1FB9"/>
    <w:rsid w:val="00FC32E6"/>
    <w:rsid w:val="00FC32FB"/>
    <w:rsid w:val="00FC53D8"/>
    <w:rsid w:val="00FC5473"/>
    <w:rsid w:val="00FC54C4"/>
    <w:rsid w:val="00FC7065"/>
    <w:rsid w:val="00FC7452"/>
    <w:rsid w:val="00FC7762"/>
    <w:rsid w:val="00FC7E49"/>
    <w:rsid w:val="00FD19CA"/>
    <w:rsid w:val="00FD2ADF"/>
    <w:rsid w:val="00FD2F8E"/>
    <w:rsid w:val="00FD3819"/>
    <w:rsid w:val="00FD46E6"/>
    <w:rsid w:val="00FD4E9A"/>
    <w:rsid w:val="00FD5744"/>
    <w:rsid w:val="00FD7698"/>
    <w:rsid w:val="00FE06B3"/>
    <w:rsid w:val="00FE1056"/>
    <w:rsid w:val="00FE266E"/>
    <w:rsid w:val="00FE2A5F"/>
    <w:rsid w:val="00FE2D2B"/>
    <w:rsid w:val="00FE3ABE"/>
    <w:rsid w:val="00FE4A04"/>
    <w:rsid w:val="00FE4CED"/>
    <w:rsid w:val="00FE5490"/>
    <w:rsid w:val="00FE56A1"/>
    <w:rsid w:val="00FE59BC"/>
    <w:rsid w:val="00FE6A9A"/>
    <w:rsid w:val="00FE74AB"/>
    <w:rsid w:val="00FE7861"/>
    <w:rsid w:val="00FE797F"/>
    <w:rsid w:val="00FF0E2C"/>
    <w:rsid w:val="00FF25DF"/>
    <w:rsid w:val="00FF2D67"/>
    <w:rsid w:val="00FF3214"/>
    <w:rsid w:val="00FF356D"/>
    <w:rsid w:val="00FF3AE6"/>
    <w:rsid w:val="00FF3CF4"/>
    <w:rsid w:val="00FF6627"/>
    <w:rsid w:val="00FF6653"/>
    <w:rsid w:val="00FF6BD7"/>
    <w:rsid w:val="00FF6F5A"/>
    <w:rsid w:val="00FF6FB4"/>
    <w:rsid w:val="00FF78CD"/>
    <w:rsid w:val="00FF7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A6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8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3819"/>
    <w:pPr>
      <w:keepNext/>
      <w:spacing w:line="360" w:lineRule="auto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4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D3819"/>
    <w:pPr>
      <w:jc w:val="center"/>
    </w:pPr>
  </w:style>
  <w:style w:type="paragraph" w:styleId="Podtytu">
    <w:name w:val="Subtitle"/>
    <w:basedOn w:val="Normalny"/>
    <w:link w:val="PodtytuZnak"/>
    <w:qFormat/>
    <w:rsid w:val="00FD3819"/>
    <w:pPr>
      <w:jc w:val="center"/>
    </w:pPr>
  </w:style>
  <w:style w:type="paragraph" w:styleId="Stopka">
    <w:name w:val="footer"/>
    <w:basedOn w:val="Normalny"/>
    <w:rsid w:val="00FD381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3819"/>
  </w:style>
  <w:style w:type="paragraph" w:styleId="Tekstpodstawowywcity">
    <w:name w:val="Body Text Indent"/>
    <w:basedOn w:val="Normalny"/>
    <w:rsid w:val="00FD3819"/>
    <w:pPr>
      <w:spacing w:line="360" w:lineRule="auto"/>
      <w:ind w:left="283" w:hanging="283"/>
    </w:pPr>
  </w:style>
  <w:style w:type="paragraph" w:styleId="Tekstpodstawowy">
    <w:name w:val="Body Text"/>
    <w:basedOn w:val="Normalny"/>
    <w:rsid w:val="00FD3819"/>
    <w:pPr>
      <w:jc w:val="center"/>
    </w:pPr>
    <w:rPr>
      <w:b/>
      <w:sz w:val="28"/>
    </w:rPr>
  </w:style>
  <w:style w:type="character" w:styleId="Odwoaniedokomentarza">
    <w:name w:val="annotation reference"/>
    <w:semiHidden/>
    <w:rsid w:val="00FD3819"/>
    <w:rPr>
      <w:sz w:val="16"/>
      <w:szCs w:val="16"/>
    </w:rPr>
  </w:style>
  <w:style w:type="paragraph" w:styleId="Tekstkomentarza">
    <w:name w:val="annotation text"/>
    <w:basedOn w:val="Normalny"/>
    <w:semiHidden/>
    <w:rsid w:val="00FD3819"/>
  </w:style>
  <w:style w:type="paragraph" w:styleId="Tematkomentarza">
    <w:name w:val="annotation subject"/>
    <w:basedOn w:val="Tekstkomentarza"/>
    <w:next w:val="Tekstkomentarza"/>
    <w:semiHidden/>
    <w:rsid w:val="00FD3819"/>
    <w:rPr>
      <w:b/>
      <w:bCs/>
    </w:rPr>
  </w:style>
  <w:style w:type="paragraph" w:styleId="Tekstdymka">
    <w:name w:val="Balloon Text"/>
    <w:basedOn w:val="Normalny"/>
    <w:semiHidden/>
    <w:rsid w:val="00FD381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FD3819"/>
    <w:pPr>
      <w:spacing w:line="360" w:lineRule="auto"/>
      <w:jc w:val="both"/>
    </w:pPr>
  </w:style>
  <w:style w:type="paragraph" w:styleId="Spistreci1">
    <w:name w:val="toc 1"/>
    <w:basedOn w:val="Normalny"/>
    <w:next w:val="Normalny"/>
    <w:autoRedefine/>
    <w:semiHidden/>
    <w:rsid w:val="00FD3819"/>
  </w:style>
  <w:style w:type="character" w:styleId="Hipercze">
    <w:name w:val="Hyperlink"/>
    <w:rsid w:val="00FD3819"/>
    <w:rPr>
      <w:color w:val="0000FF"/>
      <w:u w:val="single"/>
    </w:rPr>
  </w:style>
  <w:style w:type="paragraph" w:styleId="Spistreci3">
    <w:name w:val="toc 3"/>
    <w:basedOn w:val="Normalny"/>
    <w:next w:val="Normalny"/>
    <w:autoRedefine/>
    <w:semiHidden/>
    <w:rsid w:val="00FD3819"/>
    <w:pPr>
      <w:ind w:left="480"/>
    </w:pPr>
  </w:style>
  <w:style w:type="paragraph" w:styleId="Akapitzlist">
    <w:name w:val="List Paragraph"/>
    <w:basedOn w:val="Normalny"/>
    <w:uiPriority w:val="34"/>
    <w:qFormat/>
    <w:rsid w:val="00FD3819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FD3819"/>
    <w:rPr>
      <w:sz w:val="20"/>
      <w:szCs w:val="20"/>
    </w:rPr>
  </w:style>
  <w:style w:type="character" w:styleId="Odwoanieprzypisukocowego">
    <w:name w:val="endnote reference"/>
    <w:semiHidden/>
    <w:rsid w:val="00FD3819"/>
    <w:rPr>
      <w:vertAlign w:val="superscript"/>
    </w:rPr>
  </w:style>
  <w:style w:type="paragraph" w:styleId="Mapadokumentu">
    <w:name w:val="Document Map"/>
    <w:basedOn w:val="Normalny"/>
    <w:semiHidden/>
    <w:rsid w:val="00FD3819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FD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tytuZnak">
    <w:name w:val="Podtytuł Znak"/>
    <w:link w:val="Podtytu"/>
    <w:rsid w:val="00570C55"/>
    <w:rPr>
      <w:sz w:val="24"/>
      <w:szCs w:val="24"/>
    </w:rPr>
  </w:style>
  <w:style w:type="paragraph" w:customStyle="1" w:styleId="Default">
    <w:name w:val="Default"/>
    <w:rsid w:val="00CC2A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A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ADC"/>
  </w:style>
  <w:style w:type="character" w:styleId="Odwoanieprzypisudolnego">
    <w:name w:val="footnote reference"/>
    <w:basedOn w:val="Domylnaczcionkaakapitu"/>
    <w:uiPriority w:val="99"/>
    <w:semiHidden/>
    <w:unhideWhenUsed/>
    <w:rsid w:val="005D3ADC"/>
    <w:rPr>
      <w:vertAlign w:val="superscript"/>
    </w:rPr>
  </w:style>
  <w:style w:type="paragraph" w:styleId="Poprawka">
    <w:name w:val="Revision"/>
    <w:hidden/>
    <w:uiPriority w:val="99"/>
    <w:semiHidden/>
    <w:rsid w:val="009D1428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4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C08C-0779-4C5D-80EB-52A1C275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3398</TotalTime>
  <Pages>18</Pages>
  <Words>5534</Words>
  <Characters>36513</Characters>
  <Application>Microsoft Office Word</Application>
  <DocSecurity>0</DocSecurity>
  <Lines>304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UMK</Company>
  <LinksUpToDate>false</LinksUpToDate>
  <CharactersWithSpaces>41964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Janik Agnieszka</cp:lastModifiedBy>
  <cp:revision>97</cp:revision>
  <cp:lastPrinted>2019-07-10T09:07:00Z</cp:lastPrinted>
  <dcterms:created xsi:type="dcterms:W3CDTF">2016-10-17T09:38:00Z</dcterms:created>
  <dcterms:modified xsi:type="dcterms:W3CDTF">2019-07-10T09:07:00Z</dcterms:modified>
</cp:coreProperties>
</file>